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11F" w:rsidRPr="00815C13" w:rsidRDefault="00EF21C9">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u w:val="single"/>
        </w:rPr>
      </w:pPr>
      <w:r>
        <w:rPr>
          <w:rFonts w:asciiTheme="minorHAnsi" w:hAnsiTheme="minorHAnsi"/>
          <w:b/>
          <w:color w:val="0C4CA3"/>
          <w:sz w:val="20"/>
          <w:u w:val="single"/>
        </w:rPr>
        <w:t>Pracovní dokument:</w:t>
      </w:r>
    </w:p>
    <w:p w:rsidR="004F3053" w:rsidRPr="00815C13" w:rsidRDefault="00B81374">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hAnsiTheme="minorHAnsi"/>
          <w:b/>
          <w:color w:val="0C4CA3"/>
          <w:sz w:val="20"/>
          <w:szCs w:val="20"/>
        </w:rPr>
      </w:pPr>
      <w:r>
        <w:rPr>
          <w:rFonts w:asciiTheme="minorHAnsi" w:hAnsiTheme="minorHAnsi"/>
          <w:b/>
          <w:color w:val="0C4CA3"/>
          <w:sz w:val="20"/>
          <w:u w:val="single"/>
        </w:rPr>
        <w:t xml:space="preserve">FORMULÁŘ ŽÁDOSTI – Urban Innovative Actions (UIA) </w:t>
      </w:r>
    </w:p>
    <w:p w:rsidR="004B536C" w:rsidRDefault="004B536C">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Toto je pouze pracovní dokument, jehož účelem je pouze pomoci žadatelům vypracovat vlastní formulář.</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Tento dokument se nepovažuje za oficiální formulář žádosti.</w:t>
      </w:r>
    </w:p>
    <w:p w:rsidR="0031586B" w:rsidRPr="0031586B" w:rsidRDefault="0031586B" w:rsidP="00054C53">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Stálý sekretariát zohlední pouze formuláře žádostí odeslané prostřednictvím systému Electronic Exchange Platform (EEP).</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C063CA"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 xml:space="preserve">Níže uvedený pracovní dokument představuje zjednodušenou verzi šablony úplného formuláře žádosti dostupné v EEP. Dále není nijak zaručeno, že tato verze 100% odpovídá nejnovější oficiální verzi dostupné v EEP. Důrazně doporučujeme přihlásit se co nejdříve do EEP. Nečekejte na poslední dny řízení. </w:t>
      </w:r>
    </w:p>
    <w:p w:rsidR="00C063CA"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Pr="0031586B" w:rsidRDefault="00C063CA"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rPr>
        <w:t>Než začnete formulář žádosti vyplňovat, přečtěte si zadávací podmínky řízení a pokyny UIA.</w:t>
      </w:r>
    </w:p>
    <w:p w:rsidR="0031586B" w:rsidRP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31586B" w:rsidRDefault="0031586B" w:rsidP="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r>
        <w:rPr>
          <w:rFonts w:asciiTheme="minorHAnsi" w:hAnsiTheme="minorHAnsi"/>
          <w:b/>
          <w:color w:val="0C4CA3"/>
          <w:sz w:val="20"/>
          <w:u w:val="single"/>
        </w:rPr>
        <w:t>Do uvedených limitů počtu znaků se počítají i mezery.</w:t>
      </w:r>
      <w:r>
        <w:rPr>
          <w:rFonts w:asciiTheme="minorHAnsi" w:hAnsiTheme="minorHAnsi"/>
          <w:b/>
          <w:color w:val="0C4CA3"/>
          <w:sz w:val="20"/>
        </w:rPr>
        <w:t xml:space="preserve"> Některé části formuláře žádosti se v EEP vygenerují automaticky. Pokud však vyplníte údaje do pracovního dokumentu, můžete o projektu získat lepší celkový přehled.</w:t>
      </w:r>
    </w:p>
    <w:p w:rsidR="0031586B" w:rsidRDefault="0031586B">
      <w:pPr>
        <w:pBdr>
          <w:top w:val="single" w:sz="4" w:space="1" w:color="000000"/>
          <w:left w:val="single" w:sz="4" w:space="4" w:color="000000"/>
          <w:bottom w:val="single" w:sz="4" w:space="1" w:color="000000"/>
          <w:right w:val="single" w:sz="4" w:space="4" w:color="000000"/>
        </w:pBdr>
        <w:spacing w:after="0" w:line="100" w:lineRule="atLeast"/>
        <w:jc w:val="center"/>
        <w:rPr>
          <w:rFonts w:asciiTheme="minorHAnsi" w:eastAsia="Times New Roman" w:hAnsiTheme="minorHAnsi" w:cs="Open Sans"/>
          <w:b/>
          <w:color w:val="0C4CA3"/>
          <w:sz w:val="20"/>
          <w:szCs w:val="20"/>
        </w:rPr>
      </w:pPr>
    </w:p>
    <w:p w:rsidR="00EA2364" w:rsidRPr="00815C13" w:rsidRDefault="00EA2364" w:rsidP="0031586B">
      <w:pPr>
        <w:pBdr>
          <w:top w:val="single" w:sz="4" w:space="1" w:color="000000"/>
          <w:left w:val="single" w:sz="4" w:space="4" w:color="000000"/>
          <w:bottom w:val="single" w:sz="4" w:space="1" w:color="000000"/>
          <w:right w:val="single" w:sz="4" w:space="4" w:color="000000"/>
        </w:pBdr>
        <w:spacing w:after="0" w:line="100" w:lineRule="atLeast"/>
        <w:rPr>
          <w:rFonts w:asciiTheme="minorHAnsi" w:eastAsia="Times New Roman" w:hAnsiTheme="minorHAnsi" w:cs="Open Sans"/>
          <w:b/>
          <w:color w:val="0C4CA3"/>
          <w:sz w:val="20"/>
          <w:szCs w:val="20"/>
        </w:rPr>
      </w:pPr>
    </w:p>
    <w:p w:rsidR="004F3053" w:rsidRPr="00815C13" w:rsidRDefault="004F3053">
      <w:pPr>
        <w:spacing w:after="0" w:line="100" w:lineRule="atLeast"/>
        <w:rPr>
          <w:rFonts w:asciiTheme="minorHAnsi" w:hAnsiTheme="minorHAnsi" w:cs="Open Sans"/>
          <w:sz w:val="20"/>
          <w:szCs w:val="20"/>
        </w:rPr>
      </w:pPr>
    </w:p>
    <w:p w:rsidR="00D23E46" w:rsidRPr="00815C13" w:rsidRDefault="00D23E46">
      <w:pPr>
        <w:spacing w:after="0" w:line="100" w:lineRule="atLeast"/>
        <w:rPr>
          <w:rFonts w:asciiTheme="minorHAnsi" w:hAnsiTheme="minorHAnsi" w:cs="Open Sans"/>
          <w:sz w:val="20"/>
          <w:szCs w:val="20"/>
        </w:rPr>
      </w:pPr>
    </w:p>
    <w:p w:rsidR="00D23E46" w:rsidRPr="00815C13" w:rsidRDefault="00D23E46">
      <w:pPr>
        <w:spacing w:after="0" w:line="100" w:lineRule="atLeast"/>
        <w:rPr>
          <w:rFonts w:asciiTheme="minorHAnsi" w:hAnsiTheme="minorHAnsi" w:cs="Open Sans"/>
          <w:sz w:val="20"/>
          <w:szCs w:val="20"/>
        </w:rPr>
      </w:pPr>
      <w:bookmarkStart w:id="0" w:name="_GoBack"/>
      <w:bookmarkEnd w:id="0"/>
    </w:p>
    <w:p w:rsidR="00A212A8" w:rsidRPr="00276B6C" w:rsidRDefault="00A212A8" w:rsidP="00A212A8">
      <w:pPr>
        <w:rPr>
          <w:rFonts w:asciiTheme="minorHAnsi" w:hAnsiTheme="minorHAnsi"/>
          <w:b/>
          <w:color w:val="97A5D4"/>
          <w:sz w:val="24"/>
          <w:szCs w:val="24"/>
        </w:rPr>
      </w:pPr>
      <w:r>
        <w:rPr>
          <w:rFonts w:asciiTheme="minorHAnsi" w:hAnsiTheme="minorHAnsi"/>
          <w:b/>
          <w:color w:val="6E8992"/>
          <w:sz w:val="24"/>
        </w:rPr>
        <w:t>ČÁST A – Shrnutí projektu</w:t>
      </w:r>
    </w:p>
    <w:p w:rsidR="00A212A8" w:rsidRPr="00276B6C" w:rsidRDefault="00A212A8" w:rsidP="00A212A8">
      <w:pPr>
        <w:spacing w:after="60"/>
        <w:jc w:val="both"/>
        <w:rPr>
          <w:rFonts w:asciiTheme="minorHAnsi" w:hAnsiTheme="minorHAnsi"/>
          <w:sz w:val="24"/>
          <w:szCs w:val="24"/>
        </w:rPr>
      </w:pPr>
      <w:r>
        <w:rPr>
          <w:rFonts w:asciiTheme="minorHAnsi" w:hAnsiTheme="minorHAnsi"/>
          <w:b/>
          <w:color w:val="97A5D4"/>
          <w:sz w:val="24"/>
        </w:rPr>
        <w:t>A.1 Označení projektu</w:t>
      </w:r>
    </w:p>
    <w:tbl>
      <w:tblPr>
        <w:tblW w:w="9214" w:type="dxa"/>
        <w:tblInd w:w="108" w:type="dxa"/>
        <w:tblLayout w:type="fixed"/>
        <w:tblCellMar>
          <w:top w:w="57" w:type="dxa"/>
        </w:tblCellMar>
        <w:tblLook w:val="0000" w:firstRow="0" w:lastRow="0" w:firstColumn="0" w:lastColumn="0" w:noHBand="0" w:noVBand="0"/>
      </w:tblPr>
      <w:tblGrid>
        <w:gridCol w:w="2268"/>
        <w:gridCol w:w="1701"/>
        <w:gridCol w:w="5245"/>
      </w:tblGrid>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 xml:space="preserve">Zkratka projektu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815C13" w:rsidRDefault="00A212A8">
            <w:pPr>
              <w:pStyle w:val="CommentText1"/>
              <w:spacing w:line="100" w:lineRule="atLeast"/>
              <w:rPr>
                <w:rFonts w:asciiTheme="minorHAnsi" w:eastAsia="Tahoma" w:hAnsiTheme="minorHAnsi" w:cs="Open Sans"/>
                <w:i/>
              </w:rPr>
            </w:pP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010CC6">
            <w:pPr>
              <w:spacing w:after="0"/>
              <w:jc w:val="both"/>
              <w:rPr>
                <w:rFonts w:asciiTheme="minorHAnsi" w:hAnsiTheme="minorHAnsi"/>
                <w:color w:val="548DD4"/>
                <w:sz w:val="20"/>
                <w:szCs w:val="20"/>
              </w:rPr>
            </w:pPr>
            <w:r>
              <w:rPr>
                <w:rFonts w:asciiTheme="minorHAnsi" w:hAnsiTheme="minorHAnsi"/>
                <w:sz w:val="20"/>
              </w:rPr>
              <w:t>Název projektu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4E1992" w:rsidRDefault="001E63CB">
            <w:pPr>
              <w:spacing w:after="0" w:line="100" w:lineRule="atLeast"/>
              <w:jc w:val="both"/>
              <w:rPr>
                <w:rFonts w:asciiTheme="minorHAnsi" w:hAnsiTheme="minorHAnsi"/>
                <w:b/>
                <w:sz w:val="20"/>
                <w:szCs w:val="20"/>
              </w:rPr>
            </w:pPr>
            <w:r>
              <w:rPr>
                <w:rFonts w:asciiTheme="minorHAnsi" w:hAnsiTheme="minorHAnsi"/>
                <w:b/>
                <w:color w:val="548DD4"/>
                <w:sz w:val="20"/>
              </w:rPr>
              <w:t>[250 znaků]</w:t>
            </w:r>
          </w:p>
        </w:tc>
      </w:tr>
      <w:tr w:rsidR="00EB09DD" w:rsidRPr="006B79D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EB09DD" w:rsidRPr="00815C13" w:rsidRDefault="00EB09DD" w:rsidP="00010CC6">
            <w:pPr>
              <w:spacing w:after="0"/>
              <w:jc w:val="both"/>
              <w:rPr>
                <w:rFonts w:asciiTheme="minorHAnsi" w:hAnsiTheme="minorHAnsi" w:cs="Open Sans"/>
                <w:sz w:val="20"/>
                <w:szCs w:val="20"/>
              </w:rPr>
            </w:pPr>
            <w:r>
              <w:rPr>
                <w:rFonts w:asciiTheme="minorHAnsi" w:hAnsiTheme="minorHAnsi"/>
                <w:sz w:val="20"/>
              </w:rPr>
              <w:t>Číslo projektu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EB09DD" w:rsidRPr="00815C13" w:rsidRDefault="00EB09DD">
            <w:pPr>
              <w:spacing w:after="0" w:line="100" w:lineRule="atLeast"/>
              <w:jc w:val="both"/>
              <w:rPr>
                <w:rFonts w:asciiTheme="minorHAnsi" w:eastAsia="Times New Roman" w:hAnsiTheme="minorHAnsi" w:cs="Open Sans"/>
                <w:color w:val="548DD4"/>
                <w:sz w:val="20"/>
                <w:szCs w:val="20"/>
              </w:rPr>
            </w:pPr>
            <w:r>
              <w:rPr>
                <w:rFonts w:asciiTheme="minorHAnsi" w:hAnsiTheme="minorHAnsi"/>
                <w:color w:val="548DD4"/>
                <w:sz w:val="20"/>
              </w:rPr>
              <w:t>Vygeneruje se automaticky při prvním uložení projektu.</w:t>
            </w:r>
          </w:p>
        </w:tc>
      </w:tr>
      <w:tr w:rsidR="006C48CD" w:rsidRPr="00815C13" w:rsidTr="00815C13">
        <w:trPr>
          <w:trHeight w:val="35"/>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6C48CD" w:rsidRPr="00815C13" w:rsidRDefault="006C48CD" w:rsidP="00E95F1C">
            <w:pPr>
              <w:spacing w:after="0"/>
              <w:rPr>
                <w:rFonts w:asciiTheme="minorHAnsi" w:hAnsiTheme="minorHAnsi"/>
                <w:i/>
                <w:sz w:val="20"/>
                <w:szCs w:val="20"/>
              </w:rPr>
            </w:pPr>
            <w:r>
              <w:rPr>
                <w:rFonts w:asciiTheme="minorHAnsi" w:hAnsiTheme="minorHAnsi"/>
                <w:sz w:val="20"/>
              </w:rPr>
              <w:t>Název hlavního městského úřadu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6C48CD" w:rsidRPr="00815C13" w:rsidRDefault="006C48CD" w:rsidP="00EC2260">
            <w:pPr>
              <w:spacing w:after="0"/>
              <w:rPr>
                <w:rFonts w:asciiTheme="minorHAnsi" w:hAnsiTheme="minorHAnsi" w:cs="Open Sans"/>
                <w:bCs/>
                <w:i/>
                <w:sz w:val="20"/>
                <w:szCs w:val="20"/>
              </w:rPr>
            </w:pPr>
            <w:r>
              <w:rPr>
                <w:rFonts w:asciiTheme="minorHAnsi" w:hAnsiTheme="minorHAnsi"/>
                <w:i/>
                <w:color w:val="548DD4"/>
                <w:sz w:val="20"/>
              </w:rPr>
              <w:t>(vyplní se automaticky)</w:t>
            </w:r>
          </w:p>
        </w:tc>
      </w:tr>
      <w:tr w:rsidR="00A212A8" w:rsidRPr="00815C1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6C48CD" w:rsidP="008474E8">
            <w:pPr>
              <w:spacing w:after="0"/>
              <w:rPr>
                <w:rFonts w:asciiTheme="minorHAnsi" w:hAnsiTheme="minorHAnsi"/>
                <w:i/>
                <w:sz w:val="20"/>
                <w:szCs w:val="20"/>
              </w:rPr>
            </w:pPr>
            <w:r>
              <w:rPr>
                <w:rFonts w:asciiTheme="minorHAnsi" w:hAnsiTheme="minorHAnsi"/>
                <w:sz w:val="20"/>
              </w:rPr>
              <w:t>Podíl EFRR</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6DC6"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Max. 80 %</w:t>
            </w:r>
          </w:p>
        </w:tc>
      </w:tr>
      <w:tr w:rsidR="00A212A8" w:rsidRPr="006B79D3" w:rsidTr="00EF21C9">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D7072E" w:rsidP="00A212A8">
            <w:pPr>
              <w:spacing w:after="0"/>
              <w:jc w:val="both"/>
              <w:rPr>
                <w:rFonts w:asciiTheme="minorHAnsi" w:hAnsiTheme="minorHAnsi" w:cs="Open Sans"/>
                <w:sz w:val="20"/>
                <w:szCs w:val="20"/>
              </w:rPr>
            </w:pPr>
            <w:r>
              <w:rPr>
                <w:rFonts w:asciiTheme="minorHAnsi" w:hAnsiTheme="minorHAnsi"/>
                <w:sz w:val="20"/>
              </w:rPr>
              <w:t>Trvání projektu</w:t>
            </w: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rsidP="00A212A8">
            <w:pPr>
              <w:spacing w:after="0"/>
              <w:jc w:val="both"/>
              <w:rPr>
                <w:rFonts w:asciiTheme="minorHAnsi" w:hAnsiTheme="minorHAnsi"/>
                <w:i/>
                <w:sz w:val="20"/>
                <w:szCs w:val="20"/>
              </w:rPr>
            </w:pPr>
            <w:r>
              <w:rPr>
                <w:rFonts w:asciiTheme="minorHAnsi" w:hAnsiTheme="minorHAnsi"/>
                <w:sz w:val="20"/>
              </w:rPr>
              <w:t>Datum zahájení</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1631F9"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(datum schválení projektu)</w:t>
            </w:r>
          </w:p>
        </w:tc>
      </w:tr>
      <w:tr w:rsidR="00403C75" w:rsidRPr="006B79D3" w:rsidTr="00EF21C9">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403C75" w:rsidRPr="00815C13" w:rsidRDefault="00403C75" w:rsidP="00A212A8">
            <w:pPr>
              <w:spacing w:after="0"/>
              <w:jc w:val="both"/>
              <w:rPr>
                <w:rFonts w:asciiTheme="minorHAnsi" w:hAnsiTheme="minorHAnsi" w:cs="Open Sans"/>
                <w:sz w:val="20"/>
                <w:szCs w:val="20"/>
              </w:rPr>
            </w:pPr>
            <w:r>
              <w:rPr>
                <w:rFonts w:asciiTheme="minorHAnsi" w:hAnsiTheme="minorHAnsi"/>
                <w:sz w:val="20"/>
              </w:rPr>
              <w:t>Datum ukončení</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403C75" w:rsidRPr="00EC2260" w:rsidRDefault="001631F9"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Nejpozději tři roky od data zahájení</w:t>
            </w:r>
          </w:p>
        </w:tc>
      </w:tr>
      <w:tr w:rsidR="00A212A8" w:rsidRPr="00815C13" w:rsidTr="00EF21C9">
        <w:trPr>
          <w:trHeight w:val="448"/>
        </w:trPr>
        <w:tc>
          <w:tcPr>
            <w:tcW w:w="2268" w:type="dxa"/>
            <w:vMerge/>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12A8">
            <w:pPr>
              <w:rPr>
                <w:rFonts w:asciiTheme="minorHAnsi" w:hAnsiTheme="minorHAnsi"/>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403C75" w:rsidP="00A212A8">
            <w:pPr>
              <w:spacing w:after="0"/>
              <w:jc w:val="both"/>
              <w:rPr>
                <w:rFonts w:asciiTheme="minorHAnsi" w:hAnsiTheme="minorHAnsi"/>
                <w:i/>
                <w:sz w:val="20"/>
                <w:szCs w:val="20"/>
              </w:rPr>
            </w:pPr>
            <w:r>
              <w:rPr>
                <w:rFonts w:asciiTheme="minorHAnsi" w:hAnsiTheme="minorHAnsi"/>
                <w:sz w:val="20"/>
              </w:rPr>
              <w:t>Celkový počet měsíců</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Vypočítává se automaticky</w:t>
            </w:r>
          </w:p>
        </w:tc>
      </w:tr>
      <w:tr w:rsidR="00A212A8" w:rsidRPr="006B79D3" w:rsidTr="00EF21C9">
        <w:tc>
          <w:tcPr>
            <w:tcW w:w="3969" w:type="dxa"/>
            <w:gridSpan w:val="2"/>
            <w:tcBorders>
              <w:top w:val="single" w:sz="4" w:space="0" w:color="000000"/>
              <w:left w:val="single" w:sz="4" w:space="0" w:color="000000"/>
              <w:bottom w:val="single" w:sz="4" w:space="0" w:color="000000"/>
              <w:right w:val="single" w:sz="4" w:space="0" w:color="000000"/>
            </w:tcBorders>
            <w:shd w:val="clear" w:color="auto" w:fill="E5DFEC"/>
          </w:tcPr>
          <w:p w:rsidR="00A212A8" w:rsidRPr="00815C13" w:rsidRDefault="00A25CC6" w:rsidP="00604455">
            <w:pPr>
              <w:spacing w:after="0"/>
              <w:jc w:val="both"/>
              <w:rPr>
                <w:rFonts w:asciiTheme="minorHAnsi" w:hAnsiTheme="minorHAnsi"/>
                <w:i/>
                <w:sz w:val="20"/>
                <w:szCs w:val="20"/>
              </w:rPr>
            </w:pPr>
            <w:r>
              <w:rPr>
                <w:rFonts w:asciiTheme="minorHAnsi" w:hAnsiTheme="minorHAnsi"/>
                <w:sz w:val="20"/>
              </w:rPr>
              <w:t>Téma</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A212A8" w:rsidRPr="00EC2260" w:rsidRDefault="00403C75" w:rsidP="00EC2260">
            <w:pPr>
              <w:spacing w:after="0"/>
              <w:rPr>
                <w:rFonts w:asciiTheme="minorHAnsi" w:eastAsia="Times New Roman" w:hAnsiTheme="minorHAnsi" w:cs="Open Sans"/>
                <w:i/>
                <w:color w:val="548DD4"/>
                <w:sz w:val="20"/>
                <w:szCs w:val="20"/>
              </w:rPr>
            </w:pPr>
            <w:r>
              <w:rPr>
                <w:rFonts w:asciiTheme="minorHAnsi" w:hAnsiTheme="minorHAnsi"/>
                <w:i/>
                <w:color w:val="548DD4"/>
                <w:sz w:val="20"/>
              </w:rPr>
              <w:t>Rozbalovací nabídka s x různými tématy pro různá řízení.</w:t>
            </w:r>
          </w:p>
        </w:tc>
      </w:tr>
    </w:tbl>
    <w:p w:rsidR="00A77605" w:rsidRPr="00815C13" w:rsidRDefault="00A77605">
      <w:pPr>
        <w:spacing w:after="0" w:line="100" w:lineRule="atLeast"/>
        <w:rPr>
          <w:rFonts w:asciiTheme="minorHAnsi" w:hAnsiTheme="minorHAnsi" w:cs="Open Sans"/>
          <w:sz w:val="20"/>
          <w:szCs w:val="20"/>
        </w:rPr>
      </w:pPr>
    </w:p>
    <w:p w:rsidR="004E20B8" w:rsidRPr="00815C13" w:rsidRDefault="004E20B8">
      <w:pPr>
        <w:spacing w:after="0" w:line="100" w:lineRule="atLeast"/>
        <w:rPr>
          <w:rFonts w:asciiTheme="minorHAnsi" w:hAnsiTheme="minorHAnsi" w:cs="Open Sans"/>
          <w:sz w:val="20"/>
          <w:szCs w:val="20"/>
        </w:rPr>
      </w:pPr>
    </w:p>
    <w:p w:rsidR="00B81374" w:rsidRPr="00276B6C" w:rsidRDefault="00A212A8" w:rsidP="00506BEF">
      <w:pPr>
        <w:spacing w:after="60"/>
        <w:jc w:val="both"/>
        <w:rPr>
          <w:rFonts w:asciiTheme="minorHAnsi" w:hAnsiTheme="minorHAnsi"/>
          <w:sz w:val="24"/>
          <w:szCs w:val="24"/>
        </w:rPr>
      </w:pPr>
      <w:r>
        <w:rPr>
          <w:rFonts w:asciiTheme="minorHAnsi" w:hAnsiTheme="minorHAnsi"/>
          <w:b/>
          <w:color w:val="97A5D4"/>
          <w:sz w:val="24"/>
        </w:rPr>
        <w:t>A.2 Souhrn projektu</w:t>
      </w:r>
    </w:p>
    <w:tbl>
      <w:tblPr>
        <w:tblW w:w="9214" w:type="dxa"/>
        <w:tblInd w:w="108" w:type="dxa"/>
        <w:tblLayout w:type="fixed"/>
        <w:tblCellMar>
          <w:top w:w="57" w:type="dxa"/>
        </w:tblCellMar>
        <w:tblLook w:val="0000" w:firstRow="0" w:lastRow="0" w:firstColumn="0" w:lastColumn="0" w:noHBand="0" w:noVBand="0"/>
      </w:tblPr>
      <w:tblGrid>
        <w:gridCol w:w="9214"/>
      </w:tblGrid>
      <w:tr w:rsidR="00A212A8" w:rsidRPr="00815C13" w:rsidTr="00EF21C9">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251A86" w:rsidRPr="00815C13" w:rsidRDefault="00AA3BE1">
            <w:pPr>
              <w:numPr>
                <w:ilvl w:val="0"/>
                <w:numId w:val="15"/>
              </w:numPr>
              <w:spacing w:after="0" w:line="100" w:lineRule="atLeast"/>
              <w:jc w:val="both"/>
              <w:rPr>
                <w:rFonts w:asciiTheme="minorHAnsi" w:hAnsiTheme="minorHAnsi"/>
                <w:sz w:val="20"/>
                <w:szCs w:val="20"/>
              </w:rPr>
            </w:pPr>
            <w:r>
              <w:rPr>
                <w:rFonts w:asciiTheme="minorHAnsi" w:hAnsiTheme="minorHAnsi"/>
                <w:sz w:val="20"/>
              </w:rPr>
              <w:t>Popis souhrnu projektu</w:t>
            </w:r>
          </w:p>
        </w:tc>
      </w:tr>
      <w:tr w:rsidR="005E5AB3" w:rsidRPr="006B79D3" w:rsidTr="00EF21C9">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E5AB3" w:rsidRPr="00815C13" w:rsidRDefault="00222C58" w:rsidP="004458E7">
            <w:pPr>
              <w:spacing w:after="60" w:line="100" w:lineRule="atLeast"/>
              <w:jc w:val="both"/>
              <w:rPr>
                <w:rFonts w:asciiTheme="minorHAnsi" w:hAnsiTheme="minorHAnsi"/>
                <w:sz w:val="20"/>
                <w:szCs w:val="20"/>
              </w:rPr>
            </w:pPr>
            <w:r>
              <w:rPr>
                <w:rFonts w:asciiTheme="minorHAnsi" w:hAnsiTheme="minorHAnsi"/>
                <w:b/>
                <w:color w:val="548DD4"/>
                <w:sz w:val="20"/>
              </w:rPr>
              <w:t>[1500 znaků]</w:t>
            </w:r>
            <w:r>
              <w:rPr>
                <w:rFonts w:asciiTheme="minorHAnsi" w:hAnsiTheme="minorHAnsi"/>
                <w:color w:val="548DD4"/>
                <w:sz w:val="20"/>
              </w:rPr>
              <w:t xml:space="preserve"> </w:t>
            </w:r>
            <w:r>
              <w:rPr>
                <w:rFonts w:asciiTheme="minorHAnsi" w:hAnsiTheme="minorHAnsi"/>
                <w:i/>
                <w:color w:val="548DD4"/>
                <w:sz w:val="20"/>
              </w:rPr>
              <w:t>Stručně popište problém, kterému je třeba čelit, navrhované řešení, čím je původní, co nového přináší a co chcete změnit na stávající situaci.</w:t>
            </w:r>
          </w:p>
        </w:tc>
      </w:tr>
    </w:tbl>
    <w:p w:rsidR="009F18EA" w:rsidRPr="00815C13" w:rsidRDefault="009F18EA" w:rsidP="007579DF">
      <w:pPr>
        <w:rPr>
          <w:rFonts w:asciiTheme="minorHAnsi" w:eastAsia="Times New Roman" w:hAnsiTheme="minorHAnsi" w:cs="Open Sans"/>
          <w:b/>
          <w:color w:val="6E8992"/>
          <w:sz w:val="20"/>
          <w:szCs w:val="20"/>
        </w:rPr>
      </w:pPr>
    </w:p>
    <w:p w:rsidR="005C218F" w:rsidRDefault="005C218F" w:rsidP="005C218F">
      <w:pPr>
        <w:suppressAutoHyphens w:val="0"/>
        <w:spacing w:after="0" w:line="240" w:lineRule="auto"/>
        <w:rPr>
          <w:rFonts w:asciiTheme="minorHAnsi" w:hAnsiTheme="minorHAnsi"/>
          <w:noProof/>
          <w:sz w:val="20"/>
          <w:szCs w:val="20"/>
        </w:rPr>
      </w:pPr>
    </w:p>
    <w:p w:rsidR="005C218F" w:rsidRDefault="005C218F" w:rsidP="005C218F">
      <w:pPr>
        <w:spacing w:after="60" w:line="100" w:lineRule="atLeast"/>
        <w:jc w:val="both"/>
        <w:rPr>
          <w:rFonts w:asciiTheme="minorHAnsi" w:eastAsia="Times New Roman" w:hAnsiTheme="minorHAnsi" w:cs="Open Sans"/>
          <w:i/>
          <w:color w:val="548DD4"/>
          <w:sz w:val="20"/>
          <w:szCs w:val="20"/>
        </w:rPr>
      </w:pPr>
      <w:r>
        <w:rPr>
          <w:rFonts w:asciiTheme="minorHAnsi" w:hAnsiTheme="minorHAnsi"/>
          <w:i/>
          <w:color w:val="548DD4"/>
          <w:sz w:val="20"/>
        </w:rPr>
        <w:t>Tabulka se vygeneruje automaticky podle pracovního plánu</w:t>
      </w:r>
    </w:p>
    <w:tbl>
      <w:tblPr>
        <w:tblStyle w:val="TableGrid"/>
        <w:tblW w:w="0" w:type="auto"/>
        <w:tblLook w:val="04A0" w:firstRow="1" w:lastRow="0" w:firstColumn="1" w:lastColumn="0" w:noHBand="0" w:noVBand="1"/>
      </w:tblPr>
      <w:tblGrid>
        <w:gridCol w:w="1132"/>
        <w:gridCol w:w="1132"/>
        <w:gridCol w:w="1133"/>
        <w:gridCol w:w="1133"/>
        <w:gridCol w:w="1133"/>
        <w:gridCol w:w="1133"/>
        <w:gridCol w:w="1133"/>
        <w:gridCol w:w="1133"/>
      </w:tblGrid>
      <w:tr w:rsidR="0089161F" w:rsidRPr="006B79D3" w:rsidTr="0089161F">
        <w:tc>
          <w:tcPr>
            <w:tcW w:w="9062" w:type="dxa"/>
            <w:gridSpan w:val="8"/>
            <w:shd w:val="clear" w:color="auto" w:fill="E5DFEC" w:themeFill="accent4" w:themeFillTint="33"/>
          </w:tcPr>
          <w:p w:rsidR="0089161F" w:rsidRPr="0089161F" w:rsidRDefault="0089161F" w:rsidP="0089161F">
            <w:pPr>
              <w:tabs>
                <w:tab w:val="left" w:pos="1777"/>
                <w:tab w:val="center" w:pos="4423"/>
              </w:tabs>
              <w:spacing w:after="0"/>
              <w:rPr>
                <w:rFonts w:asciiTheme="minorHAnsi" w:eastAsia="Times New Roman" w:hAnsiTheme="minorHAnsi" w:cs="Open Sans"/>
                <w:b/>
                <w:i/>
                <w:color w:val="548DD4"/>
                <w:sz w:val="20"/>
                <w:szCs w:val="20"/>
              </w:rPr>
            </w:pPr>
            <w:r>
              <w:tab/>
            </w:r>
            <w:r>
              <w:tab/>
            </w:r>
            <w:r>
              <w:rPr>
                <w:rFonts w:asciiTheme="minorHAnsi" w:hAnsiTheme="minorHAnsi"/>
                <w:b/>
                <w:sz w:val="20"/>
              </w:rPr>
              <w:t>Rozpočet – rozdělení podle partnerů a zdrojů financování</w:t>
            </w:r>
          </w:p>
        </w:tc>
      </w:tr>
      <w:tr w:rsidR="0089161F" w:rsidTr="0089161F">
        <w:tc>
          <w:tcPr>
            <w:tcW w:w="1132" w:type="dxa"/>
            <w:vMerge w:val="restart"/>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Partner</w:t>
            </w:r>
          </w:p>
        </w:tc>
        <w:tc>
          <w:tcPr>
            <w:tcW w:w="2265"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Spolufinancování EFRR</w:t>
            </w:r>
          </w:p>
        </w:tc>
        <w:tc>
          <w:tcPr>
            <w:tcW w:w="3399" w:type="dxa"/>
            <w:gridSpan w:val="3"/>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Příspěvek</w:t>
            </w:r>
          </w:p>
        </w:tc>
        <w:tc>
          <w:tcPr>
            <w:tcW w:w="2266" w:type="dxa"/>
            <w:gridSpan w:val="2"/>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Celkem</w:t>
            </w:r>
          </w:p>
        </w:tc>
      </w:tr>
      <w:tr w:rsidR="0089161F" w:rsidTr="0089161F">
        <w:tc>
          <w:tcPr>
            <w:tcW w:w="1132" w:type="dxa"/>
            <w:vMerge/>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EUR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Podíl EFRR</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Veřejné</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Soukromé</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Celkem</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Rozpočet</w:t>
            </w: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r>
              <w:rPr>
                <w:rFonts w:asciiTheme="minorHAnsi" w:hAnsiTheme="minorHAnsi"/>
                <w:i/>
                <w:color w:val="000000" w:themeColor="text1"/>
                <w:sz w:val="20"/>
              </w:rPr>
              <w:t>% z rozpočtu projektu</w:t>
            </w: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Projektový partner 1</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Projektový partner 2</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r w:rsidR="0089161F" w:rsidTr="0089161F">
        <w:tc>
          <w:tcPr>
            <w:tcW w:w="1132" w:type="dxa"/>
          </w:tcPr>
          <w:p w:rsidR="0089161F" w:rsidRPr="0089161F" w:rsidRDefault="0089161F" w:rsidP="0089161F">
            <w:pPr>
              <w:suppressAutoHyphens w:val="0"/>
              <w:spacing w:after="0" w:line="240" w:lineRule="auto"/>
              <w:rPr>
                <w:rFonts w:asciiTheme="minorHAnsi" w:eastAsia="Times New Roman" w:hAnsiTheme="minorHAnsi" w:cs="Open Sans"/>
                <w:color w:val="000000" w:themeColor="text1"/>
                <w:sz w:val="20"/>
                <w:szCs w:val="20"/>
              </w:rPr>
            </w:pPr>
            <w:r>
              <w:rPr>
                <w:rFonts w:asciiTheme="minorHAnsi" w:hAnsiTheme="minorHAnsi"/>
                <w:color w:val="000000" w:themeColor="text1"/>
                <w:sz w:val="20"/>
              </w:rPr>
              <w:t>Celkem</w:t>
            </w:r>
          </w:p>
        </w:tc>
        <w:tc>
          <w:tcPr>
            <w:tcW w:w="1132"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c>
          <w:tcPr>
            <w:tcW w:w="1133" w:type="dxa"/>
          </w:tcPr>
          <w:p w:rsidR="0089161F" w:rsidRPr="0089161F" w:rsidRDefault="0089161F" w:rsidP="0089161F">
            <w:pPr>
              <w:suppressAutoHyphens w:val="0"/>
              <w:spacing w:after="0" w:line="240" w:lineRule="auto"/>
              <w:rPr>
                <w:rFonts w:asciiTheme="minorHAnsi" w:eastAsia="Times New Roman" w:hAnsiTheme="minorHAnsi" w:cs="Open Sans"/>
                <w:i/>
                <w:color w:val="000000" w:themeColor="text1"/>
                <w:sz w:val="20"/>
                <w:szCs w:val="20"/>
              </w:rPr>
            </w:pPr>
          </w:p>
        </w:tc>
      </w:tr>
    </w:tbl>
    <w:p w:rsidR="0089161F" w:rsidRPr="005C218F" w:rsidRDefault="0089161F" w:rsidP="0089161F">
      <w:pPr>
        <w:suppressAutoHyphens w:val="0"/>
        <w:spacing w:after="0" w:line="240" w:lineRule="auto"/>
        <w:rPr>
          <w:rFonts w:asciiTheme="minorHAnsi" w:eastAsia="Times New Roman" w:hAnsiTheme="minorHAnsi" w:cs="Open Sans"/>
          <w:i/>
          <w:color w:val="548DD4"/>
          <w:sz w:val="20"/>
          <w:szCs w:val="20"/>
        </w:rPr>
      </w:pPr>
    </w:p>
    <w:p w:rsidR="007F598B" w:rsidRPr="00815C13" w:rsidRDefault="007F598B">
      <w:pPr>
        <w:suppressAutoHyphens w:val="0"/>
        <w:spacing w:after="0" w:line="240" w:lineRule="auto"/>
        <w:rPr>
          <w:rFonts w:asciiTheme="minorHAnsi" w:eastAsia="Times New Roman" w:hAnsiTheme="minorHAnsi" w:cs="Open Sans"/>
          <w:b/>
          <w:color w:val="6E8992"/>
          <w:sz w:val="20"/>
          <w:szCs w:val="20"/>
        </w:rPr>
      </w:pPr>
      <w:r>
        <w:br w:type="page"/>
      </w:r>
    </w:p>
    <w:p w:rsidR="000518B1" w:rsidRDefault="007579DF" w:rsidP="007579DF">
      <w:pPr>
        <w:rPr>
          <w:rFonts w:asciiTheme="minorHAnsi" w:eastAsia="Times New Roman" w:hAnsiTheme="minorHAnsi" w:cs="Open Sans"/>
          <w:b/>
          <w:color w:val="6E8992"/>
          <w:sz w:val="24"/>
          <w:szCs w:val="24"/>
        </w:rPr>
      </w:pPr>
      <w:r>
        <w:rPr>
          <w:rFonts w:asciiTheme="minorHAnsi" w:hAnsiTheme="minorHAnsi"/>
          <w:b/>
          <w:color w:val="6E8992"/>
          <w:sz w:val="24"/>
        </w:rPr>
        <w:lastRenderedPageBreak/>
        <w:t>ČÁST B – Partnerství</w:t>
      </w:r>
    </w:p>
    <w:p w:rsidR="006D4B49" w:rsidRPr="00276B6C" w:rsidRDefault="006D4B49" w:rsidP="006D4B49">
      <w:pPr>
        <w:spacing w:after="0" w:line="100" w:lineRule="atLeast"/>
        <w:rPr>
          <w:rFonts w:asciiTheme="minorHAnsi" w:hAnsiTheme="minorHAnsi" w:cs="Open Sans"/>
          <w:b/>
          <w:sz w:val="24"/>
          <w:szCs w:val="24"/>
        </w:rPr>
      </w:pPr>
      <w:r>
        <w:rPr>
          <w:rFonts w:asciiTheme="minorHAnsi" w:hAnsiTheme="minorHAnsi"/>
          <w:b/>
          <w:sz w:val="24"/>
        </w:rPr>
        <w:t xml:space="preserve">Partnerství – Souhrnná tabulka </w:t>
      </w:r>
    </w:p>
    <w:p w:rsidR="006D4B49" w:rsidRDefault="006D4B49" w:rsidP="006D4B49">
      <w:pPr>
        <w:spacing w:after="0" w:line="100" w:lineRule="atLeast"/>
        <w:rPr>
          <w:rFonts w:asciiTheme="minorHAnsi" w:hAnsiTheme="minorHAnsi" w:cs="Open Sans"/>
          <w:sz w:val="20"/>
          <w:szCs w:val="20"/>
        </w:rPr>
      </w:pPr>
    </w:p>
    <w:p w:rsidR="006D4B49" w:rsidRPr="005C218F" w:rsidRDefault="006D4B49" w:rsidP="005C218F">
      <w:pPr>
        <w:spacing w:after="0"/>
        <w:rPr>
          <w:rFonts w:asciiTheme="minorHAnsi" w:eastAsia="Times New Roman" w:hAnsiTheme="minorHAnsi" w:cs="Open Sans"/>
          <w:i/>
          <w:color w:val="548DD4"/>
          <w:sz w:val="20"/>
          <w:szCs w:val="20"/>
        </w:rPr>
      </w:pPr>
      <w:r>
        <w:rPr>
          <w:rFonts w:asciiTheme="minorHAnsi" w:hAnsiTheme="minorHAnsi"/>
          <w:b/>
          <w:sz w:val="20"/>
        </w:rPr>
        <w:t xml:space="preserve">Zúčastněné městské úřady zastupují XXXX obyvatel. </w:t>
      </w:r>
      <w:r>
        <w:rPr>
          <w:rFonts w:asciiTheme="minorHAnsi" w:hAnsiTheme="minorHAnsi"/>
          <w:i/>
          <w:color w:val="548DD4"/>
          <w:sz w:val="20"/>
        </w:rPr>
        <w:t>(souhrnně celkový počet obyvatel uvedený v profilech městských úřadů)</w:t>
      </w:r>
    </w:p>
    <w:p w:rsidR="006D4B49" w:rsidRDefault="006D4B49" w:rsidP="006D4B49">
      <w:pPr>
        <w:spacing w:after="0"/>
        <w:rPr>
          <w:rFonts w:asciiTheme="minorHAnsi" w:eastAsia="Times New Roman" w:hAnsiTheme="minorHAnsi" w:cs="Open Sans"/>
          <w:i/>
          <w:color w:val="548DD4"/>
          <w:sz w:val="20"/>
          <w:szCs w:val="20"/>
        </w:rPr>
      </w:pPr>
    </w:p>
    <w:p w:rsidR="005C218F" w:rsidRPr="005C218F" w:rsidRDefault="005C218F" w:rsidP="006D4B49">
      <w:pPr>
        <w:spacing w:after="0"/>
        <w:rPr>
          <w:rFonts w:asciiTheme="minorHAnsi" w:eastAsia="Times New Roman" w:hAnsiTheme="minorHAnsi" w:cs="Open Sans"/>
          <w:i/>
          <w:color w:val="548DD4"/>
          <w:sz w:val="20"/>
          <w:szCs w:val="20"/>
        </w:rPr>
      </w:pPr>
      <w:r>
        <w:rPr>
          <w:rFonts w:asciiTheme="minorHAnsi" w:hAnsiTheme="minorHAnsi"/>
          <w:i/>
          <w:color w:val="548DD4"/>
          <w:sz w:val="20"/>
        </w:rPr>
        <w:t>Tabulka se vygeneruje automaticky podle profilů partnerů</w:t>
      </w:r>
    </w:p>
    <w:tbl>
      <w:tblPr>
        <w:tblStyle w:val="TableGrid"/>
        <w:tblW w:w="9214" w:type="dxa"/>
        <w:tblInd w:w="108" w:type="dxa"/>
        <w:tblLook w:val="04A0" w:firstRow="1" w:lastRow="0" w:firstColumn="1" w:lastColumn="0" w:noHBand="0" w:noVBand="1"/>
      </w:tblPr>
      <w:tblGrid>
        <w:gridCol w:w="2552"/>
        <w:gridCol w:w="3969"/>
        <w:gridCol w:w="2693"/>
      </w:tblGrid>
      <w:tr w:rsidR="006D4B49" w:rsidRPr="003321E9" w:rsidTr="00585B67">
        <w:tc>
          <w:tcPr>
            <w:tcW w:w="2552"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Role</w:t>
            </w:r>
          </w:p>
        </w:tc>
        <w:tc>
          <w:tcPr>
            <w:tcW w:w="3969"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Název organizace</w:t>
            </w:r>
          </w:p>
        </w:tc>
        <w:tc>
          <w:tcPr>
            <w:tcW w:w="2693" w:type="dxa"/>
            <w:shd w:val="clear" w:color="auto" w:fill="E5DFEC" w:themeFill="accent4" w:themeFillTint="33"/>
          </w:tcPr>
          <w:p w:rsidR="006D4B49" w:rsidRPr="00585B67" w:rsidRDefault="006D4B49" w:rsidP="00585B67">
            <w:pPr>
              <w:tabs>
                <w:tab w:val="center" w:pos="1876"/>
              </w:tabs>
              <w:spacing w:after="0"/>
              <w:jc w:val="center"/>
              <w:rPr>
                <w:rFonts w:asciiTheme="minorHAnsi" w:hAnsiTheme="minorHAnsi" w:cs="Open Sans"/>
                <w:b/>
                <w:sz w:val="20"/>
                <w:szCs w:val="20"/>
              </w:rPr>
            </w:pPr>
            <w:r>
              <w:rPr>
                <w:rFonts w:asciiTheme="minorHAnsi" w:hAnsiTheme="minorHAnsi"/>
                <w:b/>
                <w:sz w:val="20"/>
              </w:rPr>
              <w:t>Země</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Městský úřad</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XXX</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Přidružený městský úřad</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YYY</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Realizační partner</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ZZZ</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r w:rsidR="006D4B49" w:rsidTr="00585B67">
        <w:tc>
          <w:tcPr>
            <w:tcW w:w="2552" w:type="dxa"/>
            <w:shd w:val="clear" w:color="auto" w:fill="FFFFFF" w:themeFill="background1"/>
          </w:tcPr>
          <w:p w:rsidR="006D4B49" w:rsidRPr="00585B67" w:rsidRDefault="006D4B49" w:rsidP="006D4B49">
            <w:pPr>
              <w:rPr>
                <w:rFonts w:asciiTheme="minorHAnsi" w:hAnsiTheme="minorHAnsi" w:cs="Open Sans"/>
                <w:sz w:val="20"/>
                <w:szCs w:val="20"/>
              </w:rPr>
            </w:pPr>
            <w:r>
              <w:rPr>
                <w:rFonts w:asciiTheme="minorHAnsi" w:hAnsiTheme="minorHAnsi"/>
                <w:sz w:val="20"/>
              </w:rPr>
              <w:t>Realizační partner</w:t>
            </w:r>
          </w:p>
        </w:tc>
        <w:tc>
          <w:tcPr>
            <w:tcW w:w="3969"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WWW</w:t>
            </w:r>
          </w:p>
        </w:tc>
        <w:tc>
          <w:tcPr>
            <w:tcW w:w="2693" w:type="dxa"/>
            <w:shd w:val="clear" w:color="auto" w:fill="FFFFFF" w:themeFill="background1"/>
          </w:tcPr>
          <w:p w:rsidR="006D4B49" w:rsidRPr="00585B67" w:rsidRDefault="00DB7423" w:rsidP="006D4B49">
            <w:pPr>
              <w:rPr>
                <w:rFonts w:asciiTheme="minorHAnsi" w:hAnsiTheme="minorHAnsi" w:cs="Open Sans"/>
                <w:sz w:val="20"/>
                <w:szCs w:val="20"/>
              </w:rPr>
            </w:pPr>
            <w:r>
              <w:rPr>
                <w:rFonts w:asciiTheme="minorHAnsi" w:hAnsiTheme="minorHAnsi"/>
                <w:sz w:val="20"/>
              </w:rPr>
              <w:t>x</w:t>
            </w:r>
          </w:p>
        </w:tc>
      </w:tr>
    </w:tbl>
    <w:p w:rsidR="006D4B49" w:rsidRPr="006D4B49" w:rsidRDefault="006D4B49" w:rsidP="00D72334">
      <w:pPr>
        <w:spacing w:after="0"/>
        <w:rPr>
          <w:rFonts w:asciiTheme="minorHAnsi" w:hAnsiTheme="minorHAnsi" w:cs="Open Sans"/>
          <w:sz w:val="20"/>
          <w:szCs w:val="20"/>
        </w:rPr>
      </w:pPr>
    </w:p>
    <w:p w:rsidR="00D72334" w:rsidRPr="00276B6C" w:rsidRDefault="00D72334" w:rsidP="00D72334">
      <w:pPr>
        <w:spacing w:after="0"/>
        <w:rPr>
          <w:rFonts w:asciiTheme="minorHAnsi" w:eastAsia="Times New Roman" w:hAnsiTheme="minorHAnsi" w:cs="Open Sans"/>
          <w:b/>
          <w:color w:val="6E8992"/>
          <w:sz w:val="24"/>
          <w:szCs w:val="24"/>
        </w:rPr>
      </w:pPr>
      <w:r>
        <w:rPr>
          <w:rFonts w:asciiTheme="minorHAnsi" w:hAnsiTheme="minorHAnsi"/>
          <w:b/>
          <w:color w:val="6E8992"/>
          <w:sz w:val="24"/>
        </w:rPr>
        <w:t>B.1</w:t>
      </w:r>
    </w:p>
    <w:tbl>
      <w:tblPr>
        <w:tblW w:w="9214" w:type="dxa"/>
        <w:tblInd w:w="108" w:type="dxa"/>
        <w:tblLayout w:type="fixed"/>
        <w:tblCellMar>
          <w:top w:w="57" w:type="dxa"/>
        </w:tblCellMar>
        <w:tblLook w:val="0000" w:firstRow="0" w:lastRow="0" w:firstColumn="0" w:lastColumn="0" w:noHBand="0" w:noVBand="0"/>
      </w:tblPr>
      <w:tblGrid>
        <w:gridCol w:w="3968"/>
        <w:gridCol w:w="5246"/>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7579DF">
            <w:pPr>
              <w:spacing w:after="0"/>
              <w:rPr>
                <w:rFonts w:asciiTheme="minorHAnsi" w:hAnsiTheme="minorHAnsi"/>
                <w:sz w:val="20"/>
                <w:szCs w:val="20"/>
              </w:rPr>
            </w:pPr>
            <w:r>
              <w:rPr>
                <w:rFonts w:asciiTheme="minorHAnsi" w:hAnsiTheme="minorHAnsi"/>
                <w:b/>
                <w:sz w:val="20"/>
              </w:rPr>
              <w:t xml:space="preserve">Městský úřad </w:t>
            </w:r>
          </w:p>
        </w:tc>
      </w:tr>
      <w:tr w:rsidR="007579DF"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604455">
            <w:pPr>
              <w:spacing w:after="0"/>
              <w:rPr>
                <w:rFonts w:asciiTheme="minorHAnsi" w:hAnsiTheme="minorHAnsi"/>
                <w:color w:val="548DD4"/>
                <w:sz w:val="20"/>
                <w:szCs w:val="20"/>
              </w:rPr>
            </w:pPr>
            <w:r>
              <w:rPr>
                <w:rFonts w:asciiTheme="minorHAnsi" w:hAnsiTheme="minorHAnsi"/>
                <w:sz w:val="20"/>
              </w:rPr>
              <w:t>Název organizace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7579DF" w:rsidP="007579DF">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rsidP="00585B67">
            <w:pPr>
              <w:tabs>
                <w:tab w:val="center" w:pos="1876"/>
              </w:tabs>
              <w:spacing w:after="0"/>
              <w:rPr>
                <w:rFonts w:asciiTheme="minorHAnsi" w:hAnsiTheme="minorHAnsi" w:cs="Open Sans"/>
                <w:sz w:val="20"/>
                <w:szCs w:val="20"/>
              </w:rPr>
            </w:pPr>
            <w:r>
              <w:rPr>
                <w:rFonts w:asciiTheme="minorHAnsi" w:hAnsiTheme="minorHAnsi"/>
                <w:sz w:val="20"/>
              </w:rPr>
              <w:t>Členský stát</w:t>
            </w:r>
            <w:r>
              <w:tab/>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Kontaktní údaje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pPr>
              <w:spacing w:after="0"/>
              <w:rPr>
                <w:rFonts w:asciiTheme="minorHAnsi" w:hAnsiTheme="minorHAnsi" w:cs="Open Sans"/>
                <w:sz w:val="20"/>
                <w:szCs w:val="20"/>
              </w:rPr>
            </w:pPr>
            <w:r>
              <w:rPr>
                <w:rFonts w:asciiTheme="minorHAnsi" w:hAnsiTheme="minorHAnsi"/>
                <w:sz w:val="20"/>
              </w:rPr>
              <w:t>Počet obyvatel</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i/>
                <w:color w:val="548DD4"/>
                <w:sz w:val="20"/>
              </w:rPr>
              <w:t>Žadatelé hlásí počty, které uvádí Eurostat</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i/>
                <w:sz w:val="20"/>
                <w:szCs w:val="20"/>
              </w:rPr>
            </w:pPr>
            <w:r>
              <w:rPr>
                <w:rFonts w:asciiTheme="minorHAnsi" w:hAnsiTheme="minorHAnsi"/>
                <w:sz w:val="20"/>
              </w:rPr>
              <w:t>Zúčastněné odbory/jednotky/úseky</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3321E9" w:rsidP="00E723E6">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Zde uveďte ostatní odbory, jednotky a úseky, které se budou podílet na provádění projektu. Pro každý odbor/jednotku/úsek uveďte informace o konkrétní roli v prováděcí fázi a jména zúčastněných osob a jejich pozice v odboru/jednotce/úseku.</w:t>
            </w:r>
          </w:p>
        </w:tc>
      </w:tr>
      <w:tr w:rsidR="00AA3BE1" w:rsidRPr="006B79D3" w:rsidTr="00EF21C9">
        <w:trPr>
          <w:trHeight w:val="277"/>
        </w:trPr>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7579DF">
            <w:pPr>
              <w:spacing w:after="0"/>
              <w:rPr>
                <w:rFonts w:asciiTheme="minorHAnsi" w:hAnsiTheme="minorHAnsi"/>
                <w:color w:val="548DD4"/>
                <w:sz w:val="20"/>
                <w:szCs w:val="20"/>
              </w:rPr>
            </w:pPr>
            <w:r>
              <w:rPr>
                <w:rFonts w:asciiTheme="minorHAnsi" w:hAnsiTheme="minorHAnsi"/>
                <w:sz w:val="20"/>
              </w:rPr>
              <w:t>Kontaktní osoba a kontaktní údaje</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7579DF">
            <w:pPr>
              <w:spacing w:after="0"/>
              <w:rPr>
                <w:rFonts w:asciiTheme="minorHAnsi" w:eastAsia="Times New Roman" w:hAnsiTheme="minorHAnsi" w:cs="Open Sans"/>
                <w:i/>
                <w:color w:val="548DD4"/>
                <w:sz w:val="20"/>
                <w:szCs w:val="20"/>
              </w:rPr>
            </w:pPr>
            <w:r>
              <w:rPr>
                <w:rFonts w:asciiTheme="minorHAnsi" w:hAnsiTheme="minorHAnsi"/>
                <w:i/>
                <w:color w:val="548DD4"/>
                <w:sz w:val="20"/>
              </w:rPr>
              <w:t>Uveďte jméno, funkci a kontaktní údaje osoby v roli vedoucího projektu. Tato osoba bude v prováděcí fázi projektu hlavní kontaktní osobou pro stálý sekretariát.</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D23E46">
            <w:pPr>
              <w:spacing w:after="0"/>
              <w:rPr>
                <w:rFonts w:asciiTheme="minorHAnsi" w:hAnsiTheme="minorHAnsi"/>
                <w:color w:val="548DD4"/>
                <w:sz w:val="20"/>
                <w:szCs w:val="20"/>
              </w:rPr>
            </w:pPr>
            <w:r>
              <w:rPr>
                <w:rFonts w:asciiTheme="minorHAnsi" w:hAnsiTheme="minorHAnsi"/>
                <w:sz w:val="20"/>
              </w:rPr>
              <w:t>DIČ</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40335">
            <w:pPr>
              <w:spacing w:after="0"/>
              <w:rPr>
                <w:rFonts w:asciiTheme="minorHAnsi" w:eastAsia="Times New Roman" w:hAnsiTheme="minorHAnsi" w:cs="Open Sans"/>
                <w:i/>
                <w:color w:val="548DD4"/>
                <w:sz w:val="20"/>
                <w:szCs w:val="20"/>
              </w:rPr>
            </w:pP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57237B">
            <w:pPr>
              <w:spacing w:after="0"/>
              <w:rPr>
                <w:rFonts w:asciiTheme="minorHAnsi" w:hAnsiTheme="minorHAnsi"/>
                <w:color w:val="548DD4"/>
                <w:sz w:val="20"/>
                <w:szCs w:val="20"/>
              </w:rPr>
            </w:pPr>
            <w:r>
              <w:rPr>
                <w:rFonts w:asciiTheme="minorHAnsi" w:hAnsiTheme="minorHAnsi"/>
                <w:sz w:val="20"/>
              </w:rPr>
              <w:t>Vrácení DPH</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57237B">
            <w:pPr>
              <w:spacing w:after="0"/>
              <w:rPr>
                <w:rFonts w:asciiTheme="minorHAnsi" w:eastAsia="Times New Roman" w:hAnsiTheme="minorHAnsi" w:cs="Open Sans"/>
                <w:i/>
                <w:color w:val="548DD4"/>
                <w:sz w:val="20"/>
                <w:szCs w:val="20"/>
              </w:rPr>
            </w:pPr>
            <w:r>
              <w:rPr>
                <w:rFonts w:asciiTheme="minorHAnsi" w:hAnsiTheme="minorHAnsi"/>
                <w:i/>
                <w:color w:val="548DD4"/>
                <w:sz w:val="20"/>
              </w:rPr>
              <w:t>Rozbalovací nabídka s těmito možnostmi:  ano, ne, částečně.</w:t>
            </w:r>
          </w:p>
        </w:tc>
      </w:tr>
      <w:tr w:rsidR="00AA3BE1" w:rsidRPr="00815C1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921C0C">
            <w:pPr>
              <w:spacing w:after="0"/>
              <w:rPr>
                <w:rFonts w:asciiTheme="minorHAnsi" w:hAnsiTheme="minorHAnsi"/>
                <w:color w:val="548DD4"/>
                <w:sz w:val="20"/>
                <w:szCs w:val="20"/>
              </w:rPr>
            </w:pPr>
            <w:r>
              <w:rPr>
                <w:rFonts w:asciiTheme="minorHAnsi" w:hAnsiTheme="minorHAnsi"/>
                <w:sz w:val="20"/>
              </w:rPr>
              <w:t>Personální náklady požadované na základě:</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921C0C">
            <w:pPr>
              <w:spacing w:after="0"/>
              <w:rPr>
                <w:rFonts w:asciiTheme="minorHAnsi" w:eastAsia="Times New Roman" w:hAnsiTheme="minorHAnsi" w:cs="Open Sans"/>
                <w:i/>
                <w:color w:val="548DD4"/>
                <w:sz w:val="20"/>
                <w:szCs w:val="20"/>
              </w:rPr>
            </w:pPr>
            <w:r>
              <w:rPr>
                <w:rFonts w:asciiTheme="minorHAnsi" w:hAnsiTheme="minorHAnsi"/>
                <w:i/>
                <w:color w:val="548DD4"/>
                <w:sz w:val="20"/>
              </w:rPr>
              <w:t>Rozbalovací nabídka:</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Paušálně (20 % všech přímých nákladů mimo personální náklady)</w:t>
            </w:r>
          </w:p>
          <w:p w:rsidR="00AA3BE1" w:rsidRPr="00EC2260" w:rsidRDefault="00AA3BE1" w:rsidP="00921C0C">
            <w:pPr>
              <w:pStyle w:val="ListParagraph"/>
              <w:numPr>
                <w:ilvl w:val="0"/>
                <w:numId w:val="28"/>
              </w:numPr>
              <w:spacing w:after="0"/>
              <w:rPr>
                <w:rFonts w:asciiTheme="minorHAnsi" w:eastAsia="Times New Roman" w:hAnsiTheme="minorHAnsi" w:cs="Open Sans"/>
                <w:i/>
                <w:color w:val="548DD4"/>
                <w:sz w:val="20"/>
                <w:szCs w:val="20"/>
              </w:rPr>
            </w:pPr>
            <w:r>
              <w:rPr>
                <w:rFonts w:asciiTheme="minorHAnsi" w:hAnsiTheme="minorHAnsi"/>
                <w:i/>
                <w:color w:val="548DD4"/>
                <w:sz w:val="20"/>
              </w:rPr>
              <w:t>Skutečné náklady</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olor w:val="548DD4"/>
                <w:sz w:val="20"/>
                <w:szCs w:val="20"/>
              </w:rPr>
            </w:pPr>
            <w:r>
              <w:rPr>
                <w:rFonts w:asciiTheme="minorHAnsi" w:hAnsiTheme="minorHAnsi"/>
                <w:sz w:val="20"/>
              </w:rPr>
              <w:t>Schopnosti a zkušenosti související s řešeným problémem</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AA3BE1">
            <w:pPr>
              <w:spacing w:after="0"/>
              <w:rPr>
                <w:rFonts w:asciiTheme="minorHAnsi" w:eastAsia="Times New Roman" w:hAnsiTheme="minorHAnsi" w:cs="Open Sans"/>
                <w:i/>
                <w:color w:val="548DD4"/>
                <w:sz w:val="20"/>
                <w:szCs w:val="20"/>
              </w:rPr>
            </w:pPr>
            <w:r>
              <w:rPr>
                <w:rFonts w:asciiTheme="minorHAnsi" w:hAnsiTheme="minorHAnsi"/>
                <w:b/>
                <w:i/>
                <w:color w:val="548DD4"/>
                <w:sz w:val="20"/>
              </w:rPr>
              <w:t xml:space="preserve"> [500 znaků]</w:t>
            </w:r>
            <w:r>
              <w:rPr>
                <w:rFonts w:asciiTheme="minorHAnsi" w:hAnsiTheme="minorHAnsi"/>
                <w:i/>
                <w:color w:val="548DD4"/>
                <w:sz w:val="20"/>
              </w:rPr>
              <w:t xml:space="preserve"> Popište hlavní právní a operativní schopnosti a zkušenosti organizace v souvislosti s řešeným problémem a navrhovaným projektem. Doložte, že žadatelská organizace je v odpovídající pozici k provádění projektu.</w:t>
            </w:r>
          </w:p>
        </w:tc>
      </w:tr>
      <w:tr w:rsidR="00AA3BE1" w:rsidRPr="006B79D3" w:rsidTr="00EF21C9">
        <w:tc>
          <w:tcPr>
            <w:tcW w:w="3968" w:type="dxa"/>
            <w:tcBorders>
              <w:top w:val="single" w:sz="4" w:space="0" w:color="000000"/>
              <w:left w:val="single" w:sz="4" w:space="0" w:color="000000"/>
              <w:bottom w:val="single" w:sz="4" w:space="0" w:color="000000"/>
              <w:right w:val="single" w:sz="4" w:space="0" w:color="000000"/>
            </w:tcBorders>
            <w:shd w:val="clear" w:color="auto" w:fill="E5DFEC"/>
          </w:tcPr>
          <w:p w:rsidR="00AA3BE1" w:rsidRPr="00815C13" w:rsidRDefault="00AA3BE1" w:rsidP="00AA3BE1">
            <w:pPr>
              <w:spacing w:after="0"/>
              <w:rPr>
                <w:rFonts w:asciiTheme="minorHAnsi" w:hAnsiTheme="minorHAnsi" w:cs="Open Sans"/>
                <w:bCs/>
                <w:color w:val="548DD4"/>
                <w:sz w:val="20"/>
                <w:szCs w:val="20"/>
              </w:rPr>
            </w:pPr>
            <w:r>
              <w:rPr>
                <w:rFonts w:asciiTheme="minorHAnsi" w:hAnsiTheme="minorHAnsi"/>
                <w:sz w:val="20"/>
              </w:rPr>
              <w:t>Zkušenosti s účastí v projektech spolufinancovancých EU či v jiných mezinárodních projektech nebo s jejich správou.</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Pr>
          <w:p w:rsidR="00AA3BE1" w:rsidRPr="00EC2260" w:rsidRDefault="00AA3BE1"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Uveďte případně nejdůležitější zkušenosti s účastí v projektech spolufinancovancých EU či v jiných mezinárodních projektech nebo s jejich správou.</w:t>
            </w:r>
          </w:p>
        </w:tc>
      </w:tr>
    </w:tbl>
    <w:p w:rsidR="00062845" w:rsidRDefault="00062845">
      <w:pPr>
        <w:spacing w:after="0" w:line="100" w:lineRule="atLeast"/>
        <w:rPr>
          <w:rFonts w:asciiTheme="minorHAnsi" w:hAnsiTheme="minorHAnsi" w:cs="Open Sans"/>
          <w:b/>
          <w:sz w:val="20"/>
          <w:szCs w:val="20"/>
        </w:rPr>
      </w:pPr>
      <w:r>
        <w:rPr>
          <w:rFonts w:asciiTheme="minorHAnsi" w:hAnsiTheme="minorHAnsi"/>
          <w:b/>
          <w:sz w:val="20"/>
        </w:rPr>
        <w:t xml:space="preserve">Přehled rozpočtu pro městský úřad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Tabulka se vygeneruje automaticky podle pracovního plánu</w:t>
      </w:r>
    </w:p>
    <w:tbl>
      <w:tblPr>
        <w:tblStyle w:val="TableGrid"/>
        <w:tblW w:w="0" w:type="auto"/>
        <w:tblInd w:w="137" w:type="dxa"/>
        <w:tblLook w:val="04A0" w:firstRow="1" w:lastRow="0" w:firstColumn="1" w:lastColumn="0" w:noHBand="0" w:noVBand="1"/>
      </w:tblPr>
      <w:tblGrid>
        <w:gridCol w:w="3969"/>
        <w:gridCol w:w="1985"/>
      </w:tblGrid>
      <w:tr w:rsidR="00B95489" w:rsidRPr="00B95489" w:rsidTr="00B95489">
        <w:tc>
          <w:tcPr>
            <w:tcW w:w="3969"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lastRenderedPageBreak/>
              <w:t>Rozpočtové položky</w:t>
            </w:r>
          </w:p>
        </w:tc>
        <w:tc>
          <w:tcPr>
            <w:tcW w:w="1985" w:type="dxa"/>
            <w:shd w:val="clear" w:color="auto" w:fill="E5DFEC" w:themeFill="accent4" w:themeFillTint="33"/>
          </w:tcPr>
          <w:p w:rsidR="00B95489" w:rsidRPr="00B95489" w:rsidRDefault="00B95489">
            <w:pPr>
              <w:spacing w:after="0" w:line="100" w:lineRule="atLeast"/>
              <w:rPr>
                <w:rFonts w:asciiTheme="minorHAnsi" w:hAnsiTheme="minorHAnsi" w:cs="Open Sans"/>
                <w:b/>
                <w:sz w:val="20"/>
                <w:szCs w:val="20"/>
              </w:rPr>
            </w:pPr>
            <w:r>
              <w:rPr>
                <w:rFonts w:asciiTheme="minorHAnsi" w:hAnsiTheme="minorHAnsi"/>
                <w:b/>
                <w:sz w:val="20"/>
              </w:rPr>
              <w:t>Celkem EUR</w:t>
            </w: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Personál</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rsidP="00B95489">
            <w:pPr>
              <w:spacing w:after="0" w:line="100" w:lineRule="atLeast"/>
              <w:rPr>
                <w:rFonts w:asciiTheme="minorHAnsi" w:hAnsiTheme="minorHAnsi" w:cs="Open Sans"/>
                <w:sz w:val="20"/>
                <w:szCs w:val="20"/>
              </w:rPr>
            </w:pPr>
            <w:r>
              <w:rPr>
                <w:rFonts w:asciiTheme="minorHAnsi" w:hAnsiTheme="minorHAnsi"/>
                <w:sz w:val="20"/>
              </w:rPr>
              <w:t>Administrativa</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Cesty a ubytování</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Externí konzultace a služby</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Vybavení</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Infrastruktura a stavební práce</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Mezisoučet</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Příjmy</w:t>
            </w:r>
          </w:p>
        </w:tc>
        <w:tc>
          <w:tcPr>
            <w:tcW w:w="1985" w:type="dxa"/>
          </w:tcPr>
          <w:p w:rsidR="00B95489" w:rsidRPr="00B95489" w:rsidRDefault="00B95489">
            <w:pPr>
              <w:spacing w:after="0" w:line="100" w:lineRule="atLeast"/>
              <w:rPr>
                <w:rFonts w:asciiTheme="minorHAnsi" w:hAnsiTheme="minorHAnsi" w:cs="Open Sans"/>
                <w:sz w:val="20"/>
                <w:szCs w:val="20"/>
              </w:rPr>
            </w:pPr>
          </w:p>
        </w:tc>
      </w:tr>
      <w:tr w:rsidR="00B95489" w:rsidRPr="00B95489" w:rsidTr="00B95489">
        <w:tc>
          <w:tcPr>
            <w:tcW w:w="3969" w:type="dxa"/>
          </w:tcPr>
          <w:p w:rsidR="00B95489" w:rsidRPr="00B95489" w:rsidRDefault="00B95489">
            <w:pPr>
              <w:spacing w:after="0" w:line="100" w:lineRule="atLeast"/>
              <w:rPr>
                <w:rFonts w:asciiTheme="minorHAnsi" w:hAnsiTheme="minorHAnsi" w:cs="Open Sans"/>
                <w:sz w:val="20"/>
                <w:szCs w:val="20"/>
              </w:rPr>
            </w:pPr>
            <w:r>
              <w:rPr>
                <w:rFonts w:asciiTheme="minorHAnsi" w:hAnsiTheme="minorHAnsi"/>
                <w:sz w:val="20"/>
              </w:rPr>
              <w:t>Celkem EUR</w:t>
            </w:r>
          </w:p>
        </w:tc>
        <w:tc>
          <w:tcPr>
            <w:tcW w:w="1985" w:type="dxa"/>
          </w:tcPr>
          <w:p w:rsidR="00B95489" w:rsidRPr="00B95489" w:rsidRDefault="00B95489">
            <w:pPr>
              <w:spacing w:after="0" w:line="100" w:lineRule="atLeast"/>
              <w:rPr>
                <w:rFonts w:asciiTheme="minorHAnsi" w:hAnsiTheme="minorHAnsi" w:cs="Open Sans"/>
                <w:sz w:val="20"/>
                <w:szCs w:val="20"/>
              </w:rPr>
            </w:pPr>
          </w:p>
        </w:tc>
      </w:tr>
    </w:tbl>
    <w:p w:rsidR="00B95489" w:rsidRPr="00B95489" w:rsidRDefault="00B95489">
      <w:pPr>
        <w:spacing w:after="0" w:line="100" w:lineRule="atLeast"/>
        <w:rPr>
          <w:rFonts w:asciiTheme="minorHAnsi" w:hAnsiTheme="minorHAnsi" w:cs="Open Sans"/>
          <w:sz w:val="20"/>
          <w:szCs w:val="20"/>
        </w:rPr>
      </w:pPr>
    </w:p>
    <w:p w:rsidR="003321E9" w:rsidRDefault="00E95F1C">
      <w:pPr>
        <w:spacing w:after="0" w:line="100" w:lineRule="atLeast"/>
        <w:rPr>
          <w:rFonts w:asciiTheme="minorHAnsi" w:hAnsiTheme="minorHAnsi" w:cs="Open Sans"/>
          <w:b/>
          <w:sz w:val="20"/>
          <w:szCs w:val="20"/>
        </w:rPr>
      </w:pPr>
      <w:r>
        <w:rPr>
          <w:rFonts w:asciiTheme="minorHAnsi" w:hAnsiTheme="minorHAnsi"/>
          <w:b/>
          <w:sz w:val="20"/>
        </w:rPr>
        <w:t>Zdroje příspěvků:</w:t>
      </w:r>
    </w:p>
    <w:p w:rsidR="00E95F1C"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Tabulka se vygeneruje automaticky podle pracovního plánu</w:t>
      </w:r>
    </w:p>
    <w:tbl>
      <w:tblPr>
        <w:tblStyle w:val="TableGrid"/>
        <w:tblW w:w="9243" w:type="dxa"/>
        <w:tblInd w:w="108" w:type="dxa"/>
        <w:tblLook w:val="04A0" w:firstRow="1" w:lastRow="0" w:firstColumn="1" w:lastColumn="0" w:noHBand="0" w:noVBand="1"/>
      </w:tblPr>
      <w:tblGrid>
        <w:gridCol w:w="2912"/>
        <w:gridCol w:w="3021"/>
        <w:gridCol w:w="3310"/>
      </w:tblGrid>
      <w:tr w:rsidR="00E95F1C" w:rsidTr="008A0C96">
        <w:tc>
          <w:tcPr>
            <w:tcW w:w="2912"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Zdroj</w:t>
            </w:r>
          </w:p>
        </w:tc>
        <w:tc>
          <w:tcPr>
            <w:tcW w:w="3021" w:type="dxa"/>
            <w:shd w:val="clear" w:color="auto" w:fill="E5DFEC" w:themeFill="accent4" w:themeFillTint="33"/>
          </w:tcPr>
          <w:p w:rsidR="00E95F1C" w:rsidRDefault="00E95F1C">
            <w:pPr>
              <w:spacing w:after="0" w:line="100" w:lineRule="atLeast"/>
              <w:rPr>
                <w:rFonts w:asciiTheme="minorHAnsi" w:hAnsiTheme="minorHAnsi" w:cs="Open Sans"/>
                <w:sz w:val="20"/>
                <w:szCs w:val="20"/>
              </w:rPr>
            </w:pPr>
            <w:r>
              <w:rPr>
                <w:rFonts w:asciiTheme="minorHAnsi" w:hAnsiTheme="minorHAnsi"/>
                <w:sz w:val="20"/>
              </w:rPr>
              <w:t>Výše finančních příspěvků</w:t>
            </w:r>
          </w:p>
        </w:tc>
        <w:tc>
          <w:tcPr>
            <w:tcW w:w="3310" w:type="dxa"/>
            <w:shd w:val="clear" w:color="auto" w:fill="E5DFEC" w:themeFill="accent4" w:themeFillTint="33"/>
          </w:tcPr>
          <w:p w:rsidR="00E95F1C" w:rsidRDefault="00E95F1C" w:rsidP="00E95F1C">
            <w:pPr>
              <w:spacing w:after="0" w:line="100" w:lineRule="atLeast"/>
              <w:rPr>
                <w:rFonts w:asciiTheme="minorHAnsi" w:hAnsiTheme="minorHAnsi" w:cs="Open Sans"/>
                <w:sz w:val="20"/>
                <w:szCs w:val="20"/>
              </w:rPr>
            </w:pPr>
            <w:r>
              <w:rPr>
                <w:rFonts w:asciiTheme="minorHAnsi" w:hAnsiTheme="minorHAnsi"/>
                <w:sz w:val="20"/>
              </w:rPr>
              <w:t>Výše věcných příspěvků</w:t>
            </w: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r w:rsidR="00E95F1C" w:rsidTr="008A0C96">
        <w:tc>
          <w:tcPr>
            <w:tcW w:w="2912" w:type="dxa"/>
          </w:tcPr>
          <w:p w:rsidR="00E95F1C" w:rsidRDefault="00E95F1C">
            <w:pPr>
              <w:spacing w:after="0" w:line="100" w:lineRule="atLeast"/>
              <w:rPr>
                <w:rFonts w:asciiTheme="minorHAnsi" w:hAnsiTheme="minorHAnsi" w:cs="Open Sans"/>
                <w:sz w:val="20"/>
                <w:szCs w:val="20"/>
              </w:rPr>
            </w:pPr>
          </w:p>
        </w:tc>
        <w:tc>
          <w:tcPr>
            <w:tcW w:w="3021" w:type="dxa"/>
          </w:tcPr>
          <w:p w:rsidR="00E95F1C" w:rsidRDefault="00E95F1C">
            <w:pPr>
              <w:spacing w:after="0" w:line="100" w:lineRule="atLeast"/>
              <w:rPr>
                <w:rFonts w:asciiTheme="minorHAnsi" w:hAnsiTheme="minorHAnsi" w:cs="Open Sans"/>
                <w:sz w:val="20"/>
                <w:szCs w:val="20"/>
              </w:rPr>
            </w:pPr>
          </w:p>
        </w:tc>
        <w:tc>
          <w:tcPr>
            <w:tcW w:w="3310" w:type="dxa"/>
          </w:tcPr>
          <w:p w:rsidR="00E95F1C" w:rsidRDefault="00E95F1C">
            <w:pPr>
              <w:spacing w:after="0" w:line="100" w:lineRule="atLeast"/>
              <w:rPr>
                <w:rFonts w:asciiTheme="minorHAnsi" w:hAnsiTheme="minorHAnsi" w:cs="Open Sans"/>
                <w:sz w:val="20"/>
                <w:szCs w:val="20"/>
              </w:rPr>
            </w:pPr>
          </w:p>
        </w:tc>
      </w:tr>
    </w:tbl>
    <w:p w:rsidR="00062845" w:rsidRDefault="00062845">
      <w:pPr>
        <w:spacing w:after="0" w:line="100" w:lineRule="atLeast"/>
        <w:rPr>
          <w:rFonts w:asciiTheme="minorHAnsi" w:hAnsiTheme="minorHAnsi" w:cs="Open Sans"/>
          <w:sz w:val="20"/>
          <w:szCs w:val="20"/>
        </w:rPr>
      </w:pPr>
    </w:p>
    <w:p w:rsidR="00FF29B9" w:rsidRPr="00815C13" w:rsidRDefault="00FF29B9" w:rsidP="00FF29B9">
      <w:pPr>
        <w:spacing w:after="0"/>
        <w:rPr>
          <w:rFonts w:asciiTheme="minorHAnsi" w:hAnsiTheme="minorHAnsi" w:cs="Open Sans"/>
          <w:sz w:val="20"/>
          <w:szCs w:val="20"/>
        </w:rPr>
      </w:pPr>
      <w:r>
        <w:rPr>
          <w:rFonts w:asciiTheme="minorHAnsi" w:hAnsiTheme="minorHAnsi"/>
          <w:b/>
          <w:color w:val="6E8992"/>
          <w:sz w:val="24"/>
        </w:rPr>
        <w:t>B.2</w:t>
      </w:r>
    </w:p>
    <w:p w:rsidR="00EF21C9" w:rsidRPr="00FF29B9" w:rsidRDefault="00EB09DD">
      <w:pPr>
        <w:spacing w:after="0" w:line="100" w:lineRule="atLeast"/>
        <w:rPr>
          <w:rFonts w:asciiTheme="minorHAnsi" w:hAnsiTheme="minorHAnsi" w:cs="Open Sans"/>
          <w:b/>
          <w:sz w:val="20"/>
          <w:szCs w:val="20"/>
        </w:rPr>
      </w:pPr>
      <w:r>
        <w:rPr>
          <w:rFonts w:asciiTheme="minorHAnsi" w:hAnsiTheme="minorHAnsi"/>
          <w:b/>
          <w:sz w:val="20"/>
        </w:rPr>
        <w:t>Tlačítko + Přidat (k přidávání přidružených městských úřadů)</w:t>
      </w:r>
    </w:p>
    <w:tbl>
      <w:tblPr>
        <w:tblStyle w:val="TableGrid"/>
        <w:tblW w:w="9243" w:type="dxa"/>
        <w:tblInd w:w="108" w:type="dxa"/>
        <w:tblLook w:val="04A0" w:firstRow="1" w:lastRow="0" w:firstColumn="1" w:lastColumn="0" w:noHBand="0" w:noVBand="1"/>
      </w:tblPr>
      <w:tblGrid>
        <w:gridCol w:w="9243"/>
      </w:tblGrid>
      <w:tr w:rsidR="00EF21C9" w:rsidRPr="006B79D3" w:rsidTr="008A0C96">
        <w:tc>
          <w:tcPr>
            <w:tcW w:w="9243" w:type="dxa"/>
          </w:tcPr>
          <w:p w:rsid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V případě sdružení nebo seskupení městských úřadů s právním statusem organizované aglomerace se v části B.1 uvádí pouze organizovaná aglomerace.</w:t>
            </w:r>
          </w:p>
          <w:p w:rsidR="00EF21C9" w:rsidRPr="00E95F1C" w:rsidRDefault="00EF21C9" w:rsidP="00E95F1C">
            <w:pPr>
              <w:pStyle w:val="ListParagraph"/>
              <w:numPr>
                <w:ilvl w:val="0"/>
                <w:numId w:val="42"/>
              </w:num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V případě sdružení nebo seskupení městských úřadů bez právního statusu organizované aglomerace se uvádí hlavní městský úřad (část B.1) a přidružené městské úřady (část B.2 níže). </w:t>
            </w:r>
            <w:r>
              <w:rPr>
                <w:rFonts w:asciiTheme="minorHAnsi" w:hAnsiTheme="minorHAnsi"/>
                <w:i/>
                <w:color w:val="548DD4"/>
                <w:sz w:val="20"/>
              </w:rPr>
              <w:footnoteReference w:id="1"/>
            </w:r>
          </w:p>
        </w:tc>
      </w:tr>
    </w:tbl>
    <w:p w:rsidR="007C17FF" w:rsidRDefault="007C17FF">
      <w:pPr>
        <w:spacing w:after="0" w:line="100" w:lineRule="atLeast"/>
        <w:rPr>
          <w:rFonts w:asciiTheme="minorHAnsi" w:hAnsiTheme="minorHAnsi" w:cs="Open Sans"/>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pPr>
              <w:spacing w:after="0"/>
              <w:rPr>
                <w:rFonts w:asciiTheme="minorHAnsi" w:hAnsiTheme="minorHAnsi"/>
                <w:sz w:val="20"/>
                <w:szCs w:val="20"/>
              </w:rPr>
            </w:pPr>
            <w:r>
              <w:rPr>
                <w:rFonts w:asciiTheme="minorHAnsi" w:hAnsiTheme="minorHAnsi"/>
                <w:b/>
                <w:sz w:val="20"/>
              </w:rPr>
              <w:t xml:space="preserve">Přidružený městský úřad </w:t>
            </w:r>
          </w:p>
        </w:tc>
      </w:tr>
      <w:tr w:rsidR="00310D1B"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pPr>
              <w:spacing w:after="0"/>
              <w:rPr>
                <w:rFonts w:asciiTheme="minorHAnsi" w:hAnsiTheme="minorHAnsi" w:cs="Open Sans"/>
                <w:bCs/>
                <w:color w:val="548DD4"/>
                <w:sz w:val="20"/>
                <w:szCs w:val="20"/>
              </w:rPr>
            </w:pPr>
            <w:r>
              <w:rPr>
                <w:rFonts w:asciiTheme="minorHAnsi" w:hAnsiTheme="minorHAnsi"/>
                <w:sz w:val="20"/>
              </w:rPr>
              <w:t>Název organizace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FE20D2">
            <w:pPr>
              <w:spacing w:after="0"/>
              <w:rPr>
                <w:rFonts w:asciiTheme="minorHAnsi" w:hAnsiTheme="minorHAnsi" w:cs="Open Sans"/>
                <w:sz w:val="20"/>
                <w:szCs w:val="20"/>
              </w:rPr>
            </w:pPr>
            <w:r>
              <w:rPr>
                <w:rFonts w:asciiTheme="minorHAnsi" w:hAnsiTheme="minorHAnsi"/>
                <w:sz w:val="20"/>
              </w:rPr>
              <w:t>Členský stát</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FE20D2"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E20D2" w:rsidRPr="00815C13" w:rsidRDefault="003321E9">
            <w:pPr>
              <w:spacing w:after="0"/>
              <w:rPr>
                <w:rFonts w:asciiTheme="minorHAnsi" w:hAnsiTheme="minorHAnsi" w:cs="Open Sans"/>
                <w:sz w:val="20"/>
                <w:szCs w:val="20"/>
              </w:rPr>
            </w:pPr>
            <w:r>
              <w:rPr>
                <w:rFonts w:asciiTheme="minorHAnsi" w:hAnsiTheme="minorHAnsi"/>
                <w:sz w:val="20"/>
              </w:rPr>
              <w:t>Kontaktní údaje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E20D2" w:rsidRPr="00815C13" w:rsidRDefault="00FE20D2">
            <w:pPr>
              <w:spacing w:after="0"/>
              <w:rPr>
                <w:rFonts w:asciiTheme="minorHAnsi" w:hAnsiTheme="minorHAnsi" w:cs="Open Sans"/>
                <w:bCs/>
                <w:color w:val="548DD4"/>
                <w:sz w:val="20"/>
                <w:szCs w:val="20"/>
              </w:rPr>
            </w:pP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sz w:val="20"/>
                <w:szCs w:val="20"/>
              </w:rPr>
            </w:pPr>
            <w:r>
              <w:rPr>
                <w:rFonts w:asciiTheme="minorHAnsi" w:hAnsiTheme="minorHAnsi"/>
                <w:sz w:val="20"/>
              </w:rPr>
              <w:t>Počet obyvatel</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i/>
                <w:color w:val="548DD4"/>
                <w:sz w:val="20"/>
              </w:rPr>
              <w:t>Žadatelé hlásí počty, které uvádí Eurostat</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i/>
                <w:color w:val="548DD4"/>
                <w:sz w:val="20"/>
                <w:szCs w:val="20"/>
              </w:rPr>
            </w:pPr>
            <w:r>
              <w:rPr>
                <w:rFonts w:asciiTheme="minorHAnsi" w:hAnsiTheme="minorHAnsi"/>
                <w:sz w:val="20"/>
              </w:rPr>
              <w:t>Zúčastněné odbory/jednotky/úseky</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Zde uveďte ostatní odbory, jednotky a úseky, které se budou podílet na provádění projektu. Pro každý odbor uveďte informace o konkrétní roli v prováděcí fázi a jména zúčastněných osob a jejich pozice v odboru.</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pPr>
              <w:spacing w:after="0"/>
              <w:rPr>
                <w:rFonts w:asciiTheme="minorHAnsi" w:hAnsiTheme="minorHAnsi" w:cs="Open Sans"/>
                <w:bCs/>
                <w:color w:val="548DD4"/>
                <w:sz w:val="20"/>
                <w:szCs w:val="20"/>
              </w:rPr>
            </w:pPr>
            <w:r>
              <w:rPr>
                <w:rFonts w:asciiTheme="minorHAnsi" w:hAnsiTheme="minorHAnsi"/>
                <w:sz w:val="20"/>
              </w:rPr>
              <w:t>Kontaktní osoba a kontaktní údaje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Uveďte jméno, funkci a kontaktní údaje osoby v roli hlavního referenta v rámci organizace.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DIČ</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6B79D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Vrácení DPH</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Rozbalovací nabídka s těmito možnostmi:  ano, ne, částečně.</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Personální náklady požadované na základě:</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Rozbalovací nabídka:</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Paušálně (20 % všech přímých nákladů mimo personální náklady)</w:t>
            </w:r>
          </w:p>
          <w:p w:rsidR="00815513" w:rsidRPr="00EC2260" w:rsidRDefault="00815513" w:rsidP="00815513">
            <w:pPr>
              <w:pStyle w:val="ListParagraph"/>
              <w:numPr>
                <w:ilvl w:val="0"/>
                <w:numId w:val="43"/>
              </w:numPr>
              <w:spacing w:after="0"/>
              <w:rPr>
                <w:rFonts w:asciiTheme="minorHAnsi" w:eastAsia="Times New Roman" w:hAnsiTheme="minorHAnsi" w:cs="Open Sans"/>
                <w:i/>
                <w:color w:val="548DD4"/>
                <w:sz w:val="20"/>
                <w:szCs w:val="20"/>
              </w:rPr>
            </w:pPr>
            <w:r>
              <w:rPr>
                <w:rFonts w:asciiTheme="minorHAnsi" w:hAnsiTheme="minorHAnsi"/>
                <w:i/>
                <w:color w:val="548DD4"/>
                <w:sz w:val="20"/>
              </w:rPr>
              <w:t>Skutečné náklady</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t>Zapojení ve fázi návrhu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Popište nastavené mechanismy koordinace, které mají zajistit zapojení přidruženého městského úřadu do vypracovávání návrhu projektu. Uveďte hlavní příspěvky přidruženého městského úřadu ve fázi navrhování.</w:t>
            </w:r>
          </w:p>
        </w:tc>
      </w:tr>
      <w:tr w:rsidR="00150E3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150E34" w:rsidRPr="00815C13" w:rsidRDefault="00150E34" w:rsidP="00150E34">
            <w:pPr>
              <w:spacing w:after="0"/>
              <w:rPr>
                <w:rFonts w:asciiTheme="minorHAnsi" w:hAnsiTheme="minorHAnsi" w:cs="Open Sans"/>
                <w:sz w:val="20"/>
                <w:szCs w:val="20"/>
              </w:rPr>
            </w:pPr>
            <w:r>
              <w:rPr>
                <w:rFonts w:asciiTheme="minorHAnsi" w:hAnsiTheme="minorHAnsi"/>
                <w:sz w:val="20"/>
              </w:rPr>
              <w:lastRenderedPageBreak/>
              <w:t>Zapojení v prováděcí fázi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150E34" w:rsidRPr="00EC2260" w:rsidRDefault="00150E34" w:rsidP="00150E34">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Uveďte hlavní důvody pro zapojení přidruženého městského úřadu do provádění projektu (konkrétní schopnosti a zkušenosti).</w:t>
            </w:r>
          </w:p>
        </w:tc>
      </w:tr>
      <w:tr w:rsidR="00D72AAE"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olor w:val="548DD4"/>
                <w:sz w:val="20"/>
                <w:szCs w:val="20"/>
              </w:rPr>
            </w:pPr>
            <w:r>
              <w:rPr>
                <w:rFonts w:asciiTheme="minorHAnsi" w:hAnsiTheme="minorHAnsi"/>
                <w:sz w:val="20"/>
              </w:rPr>
              <w:t>Schopnosti a zkušenosti související s řešeným problémem</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93573F">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 </w:t>
            </w:r>
            <w:r>
              <w:rPr>
                <w:rFonts w:asciiTheme="minorHAnsi" w:hAnsiTheme="minorHAnsi"/>
                <w:b/>
                <w:i/>
                <w:color w:val="548DD4"/>
                <w:sz w:val="20"/>
              </w:rPr>
              <w:t>[500 znaků]</w:t>
            </w:r>
            <w:r>
              <w:rPr>
                <w:rFonts w:asciiTheme="minorHAnsi" w:hAnsiTheme="minorHAnsi"/>
                <w:i/>
                <w:color w:val="548DD4"/>
                <w:sz w:val="20"/>
              </w:rPr>
              <w:t xml:space="preserve"> Popište hlavní právní a operativní schopnosti a zkušenosti organizace v souvislosti s řešeným problémem a navrhovaným projektem. Doložte, že přidružený městský úřad je v odpovídající pozici k provádění projektu.</w:t>
            </w:r>
          </w:p>
        </w:tc>
      </w:tr>
      <w:tr w:rsidR="00D72AAE"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D72AAE" w:rsidRPr="00815C13" w:rsidRDefault="00D72AAE" w:rsidP="00D72AAE">
            <w:pPr>
              <w:spacing w:after="0"/>
              <w:rPr>
                <w:rFonts w:asciiTheme="minorHAnsi" w:hAnsiTheme="minorHAnsi" w:cs="Open Sans"/>
                <w:bCs/>
                <w:color w:val="548DD4"/>
                <w:sz w:val="20"/>
                <w:szCs w:val="20"/>
              </w:rPr>
            </w:pPr>
            <w:r>
              <w:rPr>
                <w:rFonts w:asciiTheme="minorHAnsi" w:hAnsiTheme="minorHAnsi"/>
                <w:sz w:val="20"/>
              </w:rPr>
              <w:t>Zkušenosti s účastí v projektech spolufinancovancých EU či v jiných mezinárodních projektech nebo s jejich správou.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D72AAE" w:rsidRPr="00EC2260" w:rsidRDefault="00D72AAE" w:rsidP="00D72AAE">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Uveďte případně nejdůležitější zkušenosti s účastí v projektech spolufinancovancých EU či v jiných mezinárodních projektech nebo s jejich správou.</w:t>
            </w:r>
          </w:p>
        </w:tc>
      </w:tr>
    </w:tbl>
    <w:p w:rsidR="00062845" w:rsidRDefault="00062845">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Přehled rozpočtu pro městský úřad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Tabulka se vygeneruje automaticky podle pracovního plánu</w:t>
      </w:r>
    </w:p>
    <w:tbl>
      <w:tblPr>
        <w:tblStyle w:val="TableGrid"/>
        <w:tblW w:w="0" w:type="auto"/>
        <w:tblInd w:w="137" w:type="dxa"/>
        <w:tblLook w:val="04A0" w:firstRow="1" w:lastRow="0" w:firstColumn="1" w:lastColumn="0" w:noHBand="0" w:noVBand="1"/>
      </w:tblPr>
      <w:tblGrid>
        <w:gridCol w:w="3969"/>
        <w:gridCol w:w="1985"/>
      </w:tblGrid>
      <w:tr w:rsidR="00B95489" w:rsidRPr="00B95489" w:rsidTr="002B7D85">
        <w:tc>
          <w:tcPr>
            <w:tcW w:w="3969"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Rozpočtové položky</w:t>
            </w:r>
          </w:p>
        </w:tc>
        <w:tc>
          <w:tcPr>
            <w:tcW w:w="1985"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Celkem EUR</w:t>
            </w: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Personál</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Administrativa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Cesty a ubytování</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Externí konzultace a služby</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Vybavení</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Infrastruktura a stavební práce</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Mezisoučet</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Příjmy</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Celkem EUR</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Zdroje příspěvků:</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Tabulka se vygeneruje automaticky podle pracovního plánu</w:t>
      </w:r>
    </w:p>
    <w:tbl>
      <w:tblPr>
        <w:tblStyle w:val="TableGrid"/>
        <w:tblW w:w="9243" w:type="dxa"/>
        <w:tblInd w:w="108" w:type="dxa"/>
        <w:tblLook w:val="04A0" w:firstRow="1" w:lastRow="0" w:firstColumn="1" w:lastColumn="0" w:noHBand="0" w:noVBand="1"/>
      </w:tblPr>
      <w:tblGrid>
        <w:gridCol w:w="2912"/>
        <w:gridCol w:w="3021"/>
        <w:gridCol w:w="3310"/>
      </w:tblGrid>
      <w:tr w:rsidR="00B95489" w:rsidTr="002B7D85">
        <w:tc>
          <w:tcPr>
            <w:tcW w:w="2912"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Zdroj</w:t>
            </w:r>
          </w:p>
        </w:tc>
        <w:tc>
          <w:tcPr>
            <w:tcW w:w="3021"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Výše finančních příspěvků</w:t>
            </w:r>
          </w:p>
        </w:tc>
        <w:tc>
          <w:tcPr>
            <w:tcW w:w="3310"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Výše věcných příspěvků</w:t>
            </w: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bl>
    <w:p w:rsidR="00B95489" w:rsidRDefault="00B95489">
      <w:pPr>
        <w:suppressAutoHyphens w:val="0"/>
        <w:spacing w:after="0" w:line="240" w:lineRule="auto"/>
        <w:rPr>
          <w:rFonts w:asciiTheme="minorHAnsi" w:hAnsiTheme="minorHAnsi" w:cs="Open Sans"/>
          <w:sz w:val="20"/>
          <w:szCs w:val="20"/>
        </w:rPr>
      </w:pPr>
    </w:p>
    <w:p w:rsidR="00062845" w:rsidRPr="00FF29B9" w:rsidRDefault="00FF29B9" w:rsidP="00FF29B9">
      <w:pPr>
        <w:spacing w:after="0"/>
        <w:rPr>
          <w:rFonts w:asciiTheme="minorHAnsi" w:eastAsia="Times New Roman" w:hAnsiTheme="minorHAnsi" w:cs="Open Sans"/>
          <w:b/>
          <w:color w:val="6E8992"/>
          <w:sz w:val="24"/>
          <w:szCs w:val="24"/>
        </w:rPr>
      </w:pPr>
      <w:r>
        <w:rPr>
          <w:rFonts w:asciiTheme="minorHAnsi" w:hAnsiTheme="minorHAnsi"/>
          <w:b/>
          <w:color w:val="6E8992"/>
          <w:sz w:val="24"/>
        </w:rPr>
        <w:t>B.3</w:t>
      </w:r>
    </w:p>
    <w:p w:rsidR="00F32C1D" w:rsidRDefault="00F32C1D" w:rsidP="00F32C1D">
      <w:pPr>
        <w:spacing w:after="0" w:line="100" w:lineRule="atLeast"/>
        <w:rPr>
          <w:rFonts w:asciiTheme="minorHAnsi" w:hAnsiTheme="minorHAnsi" w:cs="Open Sans"/>
          <w:b/>
          <w:sz w:val="20"/>
          <w:szCs w:val="20"/>
        </w:rPr>
      </w:pPr>
      <w:r>
        <w:rPr>
          <w:rFonts w:asciiTheme="minorHAnsi" w:hAnsiTheme="minorHAnsi"/>
          <w:b/>
          <w:sz w:val="20"/>
        </w:rPr>
        <w:t>Tlačítko + Přidat (k přidávání realizačních partnerů)</w:t>
      </w:r>
    </w:p>
    <w:p w:rsidR="005C218F" w:rsidRPr="00FF29B9" w:rsidRDefault="005C218F" w:rsidP="00F32C1D">
      <w:pPr>
        <w:spacing w:after="0" w:line="100" w:lineRule="atLeast"/>
        <w:rPr>
          <w:rFonts w:asciiTheme="minorHAnsi" w:hAnsiTheme="minorHAnsi" w:cs="Open Sans"/>
          <w:b/>
          <w:sz w:val="20"/>
          <w:szCs w:val="20"/>
        </w:rPr>
      </w:pPr>
    </w:p>
    <w:tbl>
      <w:tblPr>
        <w:tblW w:w="9214" w:type="dxa"/>
        <w:tblInd w:w="108" w:type="dxa"/>
        <w:tblLayout w:type="fixed"/>
        <w:tblCellMar>
          <w:top w:w="57" w:type="dxa"/>
        </w:tblCellMar>
        <w:tblLook w:val="0000" w:firstRow="0" w:lastRow="0" w:firstColumn="0" w:lastColumn="0" w:noHBand="0" w:noVBand="0"/>
      </w:tblPr>
      <w:tblGrid>
        <w:gridCol w:w="3969"/>
        <w:gridCol w:w="5245"/>
      </w:tblGrid>
      <w:tr w:rsidR="00AD3D4F" w:rsidRPr="00815C13" w:rsidTr="00827DD6">
        <w:trPr>
          <w:trHeight w:val="331"/>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ED588B">
            <w:pPr>
              <w:spacing w:after="0"/>
              <w:rPr>
                <w:rFonts w:asciiTheme="minorHAnsi" w:hAnsiTheme="minorHAnsi"/>
                <w:sz w:val="20"/>
                <w:szCs w:val="20"/>
              </w:rPr>
            </w:pPr>
            <w:r>
              <w:rPr>
                <w:rFonts w:asciiTheme="minorHAnsi" w:hAnsiTheme="minorHAnsi"/>
                <w:b/>
                <w:sz w:val="20"/>
              </w:rPr>
              <w:t xml:space="preserve">Realizační partneři </w:t>
            </w: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Název organizace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sz w:val="20"/>
                <w:szCs w:val="20"/>
              </w:rPr>
            </w:pPr>
            <w:r>
              <w:rPr>
                <w:rFonts w:asciiTheme="minorHAnsi" w:hAnsiTheme="minorHAnsi"/>
                <w:sz w:val="20"/>
              </w:rPr>
              <w:t>Členský stát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F32C1D" w:rsidRPr="00815C13" w:rsidRDefault="00F32C1D" w:rsidP="00ED588B">
            <w:pPr>
              <w:spacing w:after="0"/>
              <w:rPr>
                <w:rFonts w:asciiTheme="minorHAnsi" w:hAnsiTheme="minorHAnsi" w:cs="Open Sans"/>
                <w:bCs/>
                <w:color w:val="548DD4"/>
                <w:sz w:val="20"/>
                <w:szCs w:val="20"/>
              </w:rPr>
            </w:pPr>
          </w:p>
        </w:tc>
      </w:tr>
      <w:tr w:rsidR="00F32C1D" w:rsidRPr="00815C1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3321E9" w:rsidP="00ED588B">
            <w:pPr>
              <w:spacing w:after="0"/>
              <w:rPr>
                <w:rFonts w:asciiTheme="minorHAnsi" w:hAnsiTheme="minorHAnsi" w:cs="Open Sans"/>
                <w:sz w:val="20"/>
                <w:szCs w:val="20"/>
              </w:rPr>
            </w:pPr>
            <w:r>
              <w:rPr>
                <w:rFonts w:asciiTheme="minorHAnsi" w:hAnsiTheme="minorHAnsi"/>
                <w:sz w:val="20"/>
              </w:rPr>
              <w:t>Kontaktní údaje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815C13" w:rsidRDefault="00F32C1D" w:rsidP="00ED588B">
            <w:pPr>
              <w:spacing w:after="0"/>
              <w:rPr>
                <w:rFonts w:asciiTheme="minorHAnsi" w:hAnsiTheme="minorHAnsi" w:cs="Open Sans"/>
                <w:bCs/>
                <w:color w:val="548DD4"/>
                <w:sz w:val="20"/>
                <w:szCs w:val="20"/>
              </w:rPr>
            </w:pP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i/>
                <w:color w:val="548DD4"/>
                <w:sz w:val="20"/>
                <w:szCs w:val="20"/>
              </w:rPr>
            </w:pPr>
            <w:r>
              <w:rPr>
                <w:rFonts w:asciiTheme="minorHAnsi" w:hAnsiTheme="minorHAnsi"/>
                <w:sz w:val="20"/>
              </w:rPr>
              <w:t>Zúčastněné odbory/jednotky/úseky</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3321E9" w:rsidP="000C222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Zde uveďte ostatní odbory, jednotky a úseky, které se budou podílet na provádění projektu. Pro každý odbor uveďte informace o konkrétní roli v prováděcí fázi a jména zúčastněných osob a jejich pozice v odboru.</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F32C1D" w:rsidP="00ED588B">
            <w:pPr>
              <w:spacing w:after="0"/>
              <w:rPr>
                <w:rFonts w:asciiTheme="minorHAnsi" w:hAnsiTheme="minorHAnsi" w:cs="Open Sans"/>
                <w:bCs/>
                <w:color w:val="548DD4"/>
                <w:sz w:val="20"/>
                <w:szCs w:val="20"/>
              </w:rPr>
            </w:pPr>
            <w:r>
              <w:rPr>
                <w:rFonts w:asciiTheme="minorHAnsi" w:hAnsiTheme="minorHAnsi"/>
                <w:sz w:val="20"/>
              </w:rPr>
              <w:t>Kontaktní osoba a kontaktní údaje</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7C17FF" w:rsidP="00E95F1C">
            <w:pPr>
              <w:spacing w:after="0"/>
              <w:rPr>
                <w:rFonts w:asciiTheme="minorHAnsi" w:eastAsia="Times New Roman" w:hAnsiTheme="minorHAnsi" w:cs="Open Sans"/>
                <w:i/>
                <w:color w:val="548DD4"/>
                <w:sz w:val="20"/>
                <w:szCs w:val="20"/>
              </w:rPr>
            </w:pPr>
            <w:r>
              <w:rPr>
                <w:rFonts w:asciiTheme="minorHAnsi" w:hAnsiTheme="minorHAnsi"/>
                <w:i/>
                <w:color w:val="548DD4"/>
                <w:sz w:val="20"/>
              </w:rPr>
              <w:t xml:space="preserve">Uveďte jméno, funkci a kontaktní údaje osoby v roli hlavního referenta v rámci organizace. </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DIČ</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p>
        </w:tc>
      </w:tr>
      <w:tr w:rsidR="00815513" w:rsidRPr="006B79D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Vrácení DPH</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Rozbalovací nabídka s těmito možnostmi:  ano, ne, částečně.</w:t>
            </w:r>
          </w:p>
        </w:tc>
      </w:tr>
      <w:tr w:rsidR="00815513" w:rsidRPr="00815C13" w:rsidTr="008155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815513" w:rsidRPr="00815C13" w:rsidRDefault="00815513" w:rsidP="00815513">
            <w:pPr>
              <w:spacing w:after="0"/>
              <w:rPr>
                <w:rFonts w:asciiTheme="minorHAnsi" w:hAnsiTheme="minorHAnsi"/>
                <w:color w:val="548DD4"/>
                <w:sz w:val="20"/>
                <w:szCs w:val="20"/>
              </w:rPr>
            </w:pPr>
            <w:r>
              <w:rPr>
                <w:rFonts w:asciiTheme="minorHAnsi" w:hAnsiTheme="minorHAnsi"/>
                <w:sz w:val="20"/>
              </w:rPr>
              <w:t>Personální náklady požadované na základě:</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815513" w:rsidRPr="00EC2260" w:rsidRDefault="00815513" w:rsidP="00815513">
            <w:pPr>
              <w:spacing w:after="0"/>
              <w:rPr>
                <w:rFonts w:asciiTheme="minorHAnsi" w:eastAsia="Times New Roman" w:hAnsiTheme="minorHAnsi" w:cs="Open Sans"/>
                <w:i/>
                <w:color w:val="548DD4"/>
                <w:sz w:val="20"/>
                <w:szCs w:val="20"/>
              </w:rPr>
            </w:pPr>
            <w:r>
              <w:rPr>
                <w:rFonts w:asciiTheme="minorHAnsi" w:hAnsiTheme="minorHAnsi"/>
                <w:i/>
                <w:color w:val="548DD4"/>
                <w:sz w:val="20"/>
              </w:rPr>
              <w:t>Rozbalovací nabídka:</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lastRenderedPageBreak/>
              <w:t>Paušálně (20 % všech přímých nákladů mimo personální náklady)</w:t>
            </w:r>
          </w:p>
          <w:p w:rsidR="00815513" w:rsidRPr="00EC2260" w:rsidRDefault="00815513" w:rsidP="00815513">
            <w:pPr>
              <w:pStyle w:val="ListParagraph"/>
              <w:numPr>
                <w:ilvl w:val="0"/>
                <w:numId w:val="44"/>
              </w:numPr>
              <w:spacing w:after="0"/>
              <w:rPr>
                <w:rFonts w:asciiTheme="minorHAnsi" w:eastAsia="Times New Roman" w:hAnsiTheme="minorHAnsi" w:cs="Open Sans"/>
                <w:i/>
                <w:color w:val="548DD4"/>
                <w:sz w:val="20"/>
                <w:szCs w:val="20"/>
              </w:rPr>
            </w:pPr>
            <w:r>
              <w:rPr>
                <w:rFonts w:asciiTheme="minorHAnsi" w:hAnsiTheme="minorHAnsi"/>
                <w:i/>
                <w:color w:val="548DD4"/>
                <w:sz w:val="20"/>
              </w:rPr>
              <w:t>Skutečné náklady</w:t>
            </w:r>
          </w:p>
        </w:tc>
      </w:tr>
      <w:tr w:rsidR="002F5B64"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2F5B64" w:rsidRPr="00815C13" w:rsidRDefault="007C17FF" w:rsidP="00ED588B">
            <w:pPr>
              <w:spacing w:after="0"/>
              <w:rPr>
                <w:rFonts w:asciiTheme="minorHAnsi" w:hAnsiTheme="minorHAnsi" w:cs="Open Sans"/>
                <w:sz w:val="20"/>
                <w:szCs w:val="20"/>
              </w:rPr>
            </w:pPr>
            <w:r>
              <w:rPr>
                <w:rFonts w:asciiTheme="minorHAnsi" w:hAnsiTheme="minorHAnsi"/>
                <w:sz w:val="20"/>
              </w:rPr>
              <w:lastRenderedPageBreak/>
              <w:t xml:space="preserve"> Zapojení ve fázi návrhu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2F5B64" w:rsidRPr="00EC2260" w:rsidRDefault="0093573F" w:rsidP="00E95F1C">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Popište nastavené mechanismy koordinace, které mají zajistit zapojení realizačního partnera do vypracovávání návrhu projektu. Uveďte hlavní příspěvky realizačního partnera ve fázi navrhování.</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sz w:val="20"/>
                <w:szCs w:val="20"/>
              </w:rPr>
            </w:pPr>
            <w:r>
              <w:rPr>
                <w:rFonts w:asciiTheme="minorHAnsi" w:hAnsiTheme="minorHAnsi"/>
                <w:sz w:val="20"/>
              </w:rPr>
              <w:t xml:space="preserve"> Zapojení v prováděcí fázi</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93573F"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Uveďte hlavní důvody pro zapojení realizačního partnera do provádění projektu (konkrétní schopnosti a zkušenosti).</w:t>
            </w:r>
          </w:p>
        </w:tc>
      </w:tr>
      <w:tr w:rsidR="00F32C1D"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F32C1D" w:rsidRPr="00815C13" w:rsidRDefault="0093573F" w:rsidP="00ED588B">
            <w:pPr>
              <w:spacing w:after="0"/>
              <w:rPr>
                <w:rFonts w:asciiTheme="minorHAnsi" w:hAnsiTheme="minorHAnsi" w:cs="Open Sans"/>
                <w:bCs/>
                <w:color w:val="548DD4"/>
                <w:sz w:val="20"/>
                <w:szCs w:val="20"/>
              </w:rPr>
            </w:pPr>
            <w:r>
              <w:rPr>
                <w:rFonts w:asciiTheme="minorHAnsi" w:hAnsiTheme="minorHAnsi"/>
                <w:sz w:val="20"/>
              </w:rPr>
              <w:t xml:space="preserve"> Schopnosti a zkušenosti související s řešeným problémem</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F32C1D" w:rsidRPr="00EC2260" w:rsidRDefault="00F32C1D" w:rsidP="0093573F">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Popište hlavní právní a operativní schopnosti a zkušenosti organizace v souvislosti s řešeným problémem a navrhovaným projektem. Doložte, že realizační partner je v odpovídající pozici k provádění projektu.</w:t>
            </w:r>
          </w:p>
        </w:tc>
      </w:tr>
      <w:tr w:rsidR="0093573F" w:rsidRPr="006B79D3" w:rsidTr="00B17113">
        <w:tc>
          <w:tcPr>
            <w:tcW w:w="3969" w:type="dxa"/>
            <w:tcBorders>
              <w:top w:val="single" w:sz="4" w:space="0" w:color="000000"/>
              <w:left w:val="single" w:sz="4" w:space="0" w:color="000000"/>
              <w:bottom w:val="single" w:sz="4" w:space="0" w:color="000000"/>
              <w:right w:val="single" w:sz="4" w:space="0" w:color="000000"/>
            </w:tcBorders>
            <w:shd w:val="clear" w:color="auto" w:fill="E5DFEC"/>
          </w:tcPr>
          <w:p w:rsidR="0093573F" w:rsidRPr="00815C13" w:rsidRDefault="0093573F" w:rsidP="00ED588B">
            <w:pPr>
              <w:spacing w:after="0"/>
              <w:rPr>
                <w:rFonts w:asciiTheme="minorHAnsi" w:hAnsiTheme="minorHAnsi"/>
                <w:color w:val="548DD4"/>
                <w:sz w:val="20"/>
                <w:szCs w:val="20"/>
              </w:rPr>
            </w:pPr>
            <w:r>
              <w:rPr>
                <w:rFonts w:asciiTheme="minorHAnsi" w:hAnsiTheme="minorHAnsi"/>
                <w:sz w:val="20"/>
              </w:rPr>
              <w:t>Zkušenosti s účastí v projektech spolufinancovancých EU či v jiných mezinárodních projektech nebo s jejich správou.</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Pr>
          <w:p w:rsidR="0093573F" w:rsidRPr="00EC2260" w:rsidRDefault="0093573F" w:rsidP="00ED588B">
            <w:pPr>
              <w:spacing w:after="0"/>
              <w:rPr>
                <w:rFonts w:asciiTheme="minorHAnsi" w:eastAsia="Times New Roman" w:hAnsiTheme="minorHAnsi" w:cs="Open Sans"/>
                <w:i/>
                <w:color w:val="548DD4"/>
                <w:sz w:val="20"/>
                <w:szCs w:val="20"/>
              </w:rPr>
            </w:pPr>
            <w:r>
              <w:rPr>
                <w:rFonts w:asciiTheme="minorHAnsi" w:hAnsiTheme="minorHAnsi"/>
                <w:b/>
                <w:i/>
                <w:color w:val="548DD4"/>
                <w:sz w:val="20"/>
              </w:rPr>
              <w:t>[500 znaků]</w:t>
            </w:r>
            <w:r>
              <w:rPr>
                <w:rFonts w:asciiTheme="minorHAnsi" w:hAnsiTheme="minorHAnsi"/>
                <w:i/>
                <w:color w:val="548DD4"/>
                <w:sz w:val="20"/>
              </w:rPr>
              <w:t xml:space="preserve"> Uveďte případně nejdůležitější zkušenosti s účastí v projektech spolufinancovancých EU či v jiných mezinárodních projektech nebo s jejich správou.</w:t>
            </w:r>
          </w:p>
        </w:tc>
      </w:tr>
    </w:tbl>
    <w:p w:rsidR="00D23E46" w:rsidRDefault="00D23E46">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 xml:space="preserve">Přehled rozpočtu pro městský úřad </w:t>
      </w:r>
    </w:p>
    <w:p w:rsidR="00B95489" w:rsidRDefault="00B95489" w:rsidP="00B95489">
      <w:pPr>
        <w:spacing w:after="0"/>
        <w:rPr>
          <w:rFonts w:asciiTheme="minorHAnsi" w:eastAsia="Times New Roman" w:hAnsiTheme="minorHAnsi" w:cs="Open Sans"/>
          <w:i/>
          <w:color w:val="548DD4"/>
          <w:sz w:val="20"/>
          <w:szCs w:val="20"/>
        </w:rPr>
      </w:pPr>
      <w:r>
        <w:rPr>
          <w:rFonts w:asciiTheme="minorHAnsi" w:hAnsiTheme="minorHAnsi"/>
          <w:i/>
          <w:color w:val="548DD4"/>
          <w:sz w:val="20"/>
        </w:rPr>
        <w:t>Tabulka se vygeneruje automaticky podle pracovního plánu</w:t>
      </w:r>
    </w:p>
    <w:tbl>
      <w:tblPr>
        <w:tblStyle w:val="TableGrid"/>
        <w:tblW w:w="0" w:type="auto"/>
        <w:tblInd w:w="137" w:type="dxa"/>
        <w:tblLook w:val="04A0" w:firstRow="1" w:lastRow="0" w:firstColumn="1" w:lastColumn="0" w:noHBand="0" w:noVBand="1"/>
      </w:tblPr>
      <w:tblGrid>
        <w:gridCol w:w="3969"/>
        <w:gridCol w:w="1985"/>
      </w:tblGrid>
      <w:tr w:rsidR="00B95489" w:rsidRPr="00B95489" w:rsidTr="002B7D85">
        <w:tc>
          <w:tcPr>
            <w:tcW w:w="3969"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Rozpočtové položky</w:t>
            </w:r>
          </w:p>
        </w:tc>
        <w:tc>
          <w:tcPr>
            <w:tcW w:w="1985" w:type="dxa"/>
            <w:shd w:val="clear" w:color="auto" w:fill="E5DFEC" w:themeFill="accent4" w:themeFillTint="33"/>
          </w:tcPr>
          <w:p w:rsidR="00B95489" w:rsidRPr="00B95489" w:rsidRDefault="00B95489" w:rsidP="002B7D85">
            <w:pPr>
              <w:spacing w:after="0" w:line="100" w:lineRule="atLeast"/>
              <w:rPr>
                <w:rFonts w:asciiTheme="minorHAnsi" w:hAnsiTheme="minorHAnsi" w:cs="Open Sans"/>
                <w:b/>
                <w:sz w:val="20"/>
                <w:szCs w:val="20"/>
              </w:rPr>
            </w:pPr>
            <w:r>
              <w:rPr>
                <w:rFonts w:asciiTheme="minorHAnsi" w:hAnsiTheme="minorHAnsi"/>
                <w:b/>
                <w:sz w:val="20"/>
              </w:rPr>
              <w:t>Celkem EUR</w:t>
            </w: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Personál</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Administrativa</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Cesty a ubytování</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Externí konzultace a služby</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Vybavení</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Infrastruktura a stavební práce</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Mezisoučet</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Příjmy</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r w:rsidR="00B95489" w:rsidRPr="00B95489" w:rsidTr="002B7D85">
        <w:tc>
          <w:tcPr>
            <w:tcW w:w="3969" w:type="dxa"/>
          </w:tcPr>
          <w:p w:rsidR="00B95489" w:rsidRPr="00B95489" w:rsidRDefault="00B95489" w:rsidP="002B7D85">
            <w:pPr>
              <w:spacing w:after="0" w:line="100" w:lineRule="atLeast"/>
              <w:rPr>
                <w:rFonts w:asciiTheme="minorHAnsi" w:hAnsiTheme="minorHAnsi" w:cs="Open Sans"/>
                <w:sz w:val="20"/>
                <w:szCs w:val="20"/>
              </w:rPr>
            </w:pPr>
            <w:r>
              <w:rPr>
                <w:rFonts w:asciiTheme="minorHAnsi" w:hAnsiTheme="minorHAnsi"/>
                <w:sz w:val="20"/>
              </w:rPr>
              <w:t>Celkem EUR</w:t>
            </w:r>
          </w:p>
        </w:tc>
        <w:tc>
          <w:tcPr>
            <w:tcW w:w="1985" w:type="dxa"/>
          </w:tcPr>
          <w:p w:rsidR="00B95489" w:rsidRPr="00B95489" w:rsidRDefault="00B95489" w:rsidP="002B7D85">
            <w:pPr>
              <w:spacing w:after="0" w:line="100" w:lineRule="atLeast"/>
              <w:rPr>
                <w:rFonts w:asciiTheme="minorHAnsi" w:hAnsiTheme="minorHAnsi" w:cs="Open Sans"/>
                <w:sz w:val="20"/>
                <w:szCs w:val="20"/>
              </w:rPr>
            </w:pPr>
          </w:p>
        </w:tc>
      </w:tr>
    </w:tbl>
    <w:p w:rsidR="00B95489" w:rsidRPr="00B95489" w:rsidRDefault="00B95489" w:rsidP="00B95489">
      <w:pPr>
        <w:spacing w:after="0" w:line="100" w:lineRule="atLeast"/>
        <w:rPr>
          <w:rFonts w:asciiTheme="minorHAnsi" w:hAnsiTheme="minorHAnsi" w:cs="Open Sans"/>
          <w:sz w:val="20"/>
          <w:szCs w:val="20"/>
        </w:rPr>
      </w:pPr>
    </w:p>
    <w:p w:rsidR="00B95489" w:rsidRDefault="00B95489" w:rsidP="00B95489">
      <w:pPr>
        <w:spacing w:after="0" w:line="100" w:lineRule="atLeast"/>
        <w:rPr>
          <w:rFonts w:asciiTheme="minorHAnsi" w:hAnsiTheme="minorHAnsi" w:cs="Open Sans"/>
          <w:b/>
          <w:sz w:val="20"/>
          <w:szCs w:val="20"/>
        </w:rPr>
      </w:pPr>
      <w:r>
        <w:rPr>
          <w:rFonts w:asciiTheme="minorHAnsi" w:hAnsiTheme="minorHAnsi"/>
          <w:b/>
          <w:sz w:val="20"/>
        </w:rPr>
        <w:t>Zdroje příspěvků:</w:t>
      </w:r>
    </w:p>
    <w:p w:rsidR="00B95489" w:rsidRPr="00E95F1C" w:rsidRDefault="00B95489" w:rsidP="00B95489">
      <w:pPr>
        <w:spacing w:after="0"/>
        <w:rPr>
          <w:rFonts w:asciiTheme="minorHAnsi" w:hAnsiTheme="minorHAnsi" w:cs="Open Sans"/>
          <w:b/>
          <w:sz w:val="20"/>
          <w:szCs w:val="20"/>
        </w:rPr>
      </w:pPr>
      <w:r>
        <w:rPr>
          <w:rFonts w:asciiTheme="minorHAnsi" w:hAnsiTheme="minorHAnsi"/>
          <w:i/>
          <w:color w:val="548DD4"/>
          <w:sz w:val="20"/>
        </w:rPr>
        <w:t>Tabulka se vygeneruje automaticky podle pracovního plánu</w:t>
      </w:r>
    </w:p>
    <w:tbl>
      <w:tblPr>
        <w:tblStyle w:val="TableGrid"/>
        <w:tblW w:w="9243" w:type="dxa"/>
        <w:tblInd w:w="108" w:type="dxa"/>
        <w:tblLook w:val="04A0" w:firstRow="1" w:lastRow="0" w:firstColumn="1" w:lastColumn="0" w:noHBand="0" w:noVBand="1"/>
      </w:tblPr>
      <w:tblGrid>
        <w:gridCol w:w="2912"/>
        <w:gridCol w:w="3021"/>
        <w:gridCol w:w="3310"/>
      </w:tblGrid>
      <w:tr w:rsidR="00B95489" w:rsidTr="002B7D85">
        <w:tc>
          <w:tcPr>
            <w:tcW w:w="2912"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Zdroj</w:t>
            </w:r>
          </w:p>
        </w:tc>
        <w:tc>
          <w:tcPr>
            <w:tcW w:w="3021"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Výše finančních příspěvků</w:t>
            </w:r>
          </w:p>
        </w:tc>
        <w:tc>
          <w:tcPr>
            <w:tcW w:w="3310" w:type="dxa"/>
            <w:shd w:val="clear" w:color="auto" w:fill="E5DFEC" w:themeFill="accent4" w:themeFillTint="33"/>
          </w:tcPr>
          <w:p w:rsidR="00B95489" w:rsidRDefault="00B95489" w:rsidP="002B7D85">
            <w:pPr>
              <w:spacing w:after="0" w:line="100" w:lineRule="atLeast"/>
              <w:rPr>
                <w:rFonts w:asciiTheme="minorHAnsi" w:hAnsiTheme="minorHAnsi" w:cs="Open Sans"/>
                <w:sz w:val="20"/>
                <w:szCs w:val="20"/>
              </w:rPr>
            </w:pPr>
            <w:r>
              <w:rPr>
                <w:rFonts w:asciiTheme="minorHAnsi" w:hAnsiTheme="minorHAnsi"/>
                <w:sz w:val="20"/>
              </w:rPr>
              <w:t>Výše věcných příspěvků</w:t>
            </w: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r w:rsidR="00B95489" w:rsidTr="002B7D85">
        <w:tc>
          <w:tcPr>
            <w:tcW w:w="2912" w:type="dxa"/>
          </w:tcPr>
          <w:p w:rsidR="00B95489" w:rsidRDefault="00B95489" w:rsidP="002B7D85">
            <w:pPr>
              <w:spacing w:after="0" w:line="100" w:lineRule="atLeast"/>
              <w:rPr>
                <w:rFonts w:asciiTheme="minorHAnsi" w:hAnsiTheme="minorHAnsi" w:cs="Open Sans"/>
                <w:sz w:val="20"/>
                <w:szCs w:val="20"/>
              </w:rPr>
            </w:pPr>
          </w:p>
        </w:tc>
        <w:tc>
          <w:tcPr>
            <w:tcW w:w="3021" w:type="dxa"/>
          </w:tcPr>
          <w:p w:rsidR="00B95489" w:rsidRDefault="00B95489" w:rsidP="002B7D85">
            <w:pPr>
              <w:spacing w:after="0" w:line="100" w:lineRule="atLeast"/>
              <w:rPr>
                <w:rFonts w:asciiTheme="minorHAnsi" w:hAnsiTheme="minorHAnsi" w:cs="Open Sans"/>
                <w:sz w:val="20"/>
                <w:szCs w:val="20"/>
              </w:rPr>
            </w:pPr>
          </w:p>
        </w:tc>
        <w:tc>
          <w:tcPr>
            <w:tcW w:w="3310" w:type="dxa"/>
          </w:tcPr>
          <w:p w:rsidR="00B95489" w:rsidRDefault="00B95489" w:rsidP="002B7D85">
            <w:pPr>
              <w:spacing w:after="0" w:line="100" w:lineRule="atLeast"/>
              <w:rPr>
                <w:rFonts w:asciiTheme="minorHAnsi" w:hAnsiTheme="minorHAnsi" w:cs="Open Sans"/>
                <w:sz w:val="20"/>
                <w:szCs w:val="20"/>
              </w:rPr>
            </w:pPr>
          </w:p>
        </w:tc>
      </w:tr>
    </w:tbl>
    <w:p w:rsidR="00B95489" w:rsidRDefault="00B95489" w:rsidP="00B95489">
      <w:pPr>
        <w:spacing w:after="0" w:line="100" w:lineRule="atLeast"/>
        <w:rPr>
          <w:rFonts w:asciiTheme="minorHAnsi" w:hAnsiTheme="minorHAnsi" w:cs="Open Sans"/>
          <w:sz w:val="20"/>
          <w:szCs w:val="20"/>
        </w:rPr>
      </w:pPr>
    </w:p>
    <w:p w:rsidR="007579DF" w:rsidRPr="00276B6C" w:rsidRDefault="007579DF">
      <w:pPr>
        <w:pageBreakBefore/>
        <w:rPr>
          <w:rFonts w:asciiTheme="minorHAnsi" w:hAnsiTheme="minorHAnsi"/>
          <w:b/>
          <w:color w:val="97A5D4"/>
          <w:sz w:val="24"/>
          <w:szCs w:val="24"/>
        </w:rPr>
      </w:pPr>
      <w:r>
        <w:rPr>
          <w:rFonts w:asciiTheme="minorHAnsi" w:hAnsiTheme="minorHAnsi"/>
          <w:b/>
          <w:color w:val="6E8992"/>
          <w:sz w:val="24"/>
        </w:rPr>
        <w:lastRenderedPageBreak/>
        <w:t>ČÁST C – Popis projektu</w:t>
      </w:r>
    </w:p>
    <w:p w:rsidR="007579DF" w:rsidRPr="00276B6C" w:rsidRDefault="007579DF" w:rsidP="007579DF">
      <w:pPr>
        <w:spacing w:after="60"/>
        <w:jc w:val="both"/>
        <w:rPr>
          <w:rFonts w:asciiTheme="minorHAnsi" w:hAnsiTheme="minorHAnsi"/>
          <w:b/>
          <w:sz w:val="24"/>
          <w:szCs w:val="24"/>
        </w:rPr>
      </w:pPr>
      <w:r>
        <w:rPr>
          <w:rFonts w:asciiTheme="minorHAnsi" w:hAnsiTheme="minorHAnsi"/>
          <w:b/>
          <w:color w:val="97A5D4"/>
          <w:sz w:val="24"/>
        </w:rPr>
        <w:t>C.1 Relevance a inovace projektu</w:t>
      </w:r>
    </w:p>
    <w:tbl>
      <w:tblPr>
        <w:tblW w:w="9214" w:type="dxa"/>
        <w:tblInd w:w="108" w:type="dxa"/>
        <w:tblLayout w:type="fixed"/>
        <w:tblCellMar>
          <w:top w:w="57" w:type="dxa"/>
        </w:tblCellMar>
        <w:tblLook w:val="0000" w:firstRow="0" w:lastRow="0" w:firstColumn="0" w:lastColumn="0" w:noHBand="0" w:noVBand="0"/>
      </w:tblPr>
      <w:tblGrid>
        <w:gridCol w:w="9214"/>
      </w:tblGrid>
      <w:tr w:rsidR="007579DF"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579DF" w:rsidRPr="00815C13" w:rsidRDefault="007579DF" w:rsidP="00062845">
            <w:pPr>
              <w:spacing w:after="60"/>
              <w:jc w:val="both"/>
              <w:rPr>
                <w:rFonts w:asciiTheme="minorHAnsi" w:hAnsiTheme="minorHAnsi"/>
                <w:sz w:val="20"/>
                <w:szCs w:val="20"/>
              </w:rPr>
            </w:pPr>
            <w:r>
              <w:rPr>
                <w:rFonts w:asciiTheme="minorHAnsi" w:hAnsiTheme="minorHAnsi"/>
                <w:b/>
                <w:sz w:val="20"/>
              </w:rPr>
              <w:t>C.1.1 Hlavní problémy, které je třeba řešit</w:t>
            </w:r>
          </w:p>
        </w:tc>
      </w:tr>
      <w:tr w:rsidR="00310D1B"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310D1B" w:rsidRPr="00815C13" w:rsidRDefault="00310D1B" w:rsidP="00AD3D4F">
            <w:pPr>
              <w:spacing w:after="0"/>
              <w:rPr>
                <w:rFonts w:asciiTheme="minorHAnsi" w:hAnsiTheme="minorHAnsi"/>
                <w:sz w:val="20"/>
                <w:szCs w:val="20"/>
              </w:rPr>
            </w:pPr>
            <w:r>
              <w:rPr>
                <w:rFonts w:asciiTheme="minorHAnsi" w:hAnsiTheme="minorHAnsi"/>
                <w:b/>
                <w:color w:val="548DD4"/>
                <w:sz w:val="20"/>
              </w:rPr>
              <w:t>[2000 znaků]</w:t>
            </w:r>
            <w:r>
              <w:rPr>
                <w:rFonts w:asciiTheme="minorHAnsi" w:hAnsiTheme="minorHAnsi"/>
                <w:i/>
                <w:color w:val="548DD4"/>
                <w:sz w:val="20"/>
              </w:rPr>
              <w:t xml:space="preserve"> Jaký hlavní problém pro městské prostředí bude projekt řešit?</w:t>
            </w:r>
            <w:r>
              <w:rPr>
                <w:rFonts w:asciiTheme="minorHAnsi" w:hAnsiTheme="minorHAnsi"/>
                <w:b/>
                <w:sz w:val="20"/>
              </w:rPr>
              <w:t xml:space="preserve"> </w:t>
            </w:r>
            <w:r>
              <w:rPr>
                <w:rFonts w:asciiTheme="minorHAnsi" w:hAnsiTheme="minorHAnsi"/>
                <w:i/>
                <w:color w:val="548DD4"/>
                <w:sz w:val="20"/>
              </w:rPr>
              <w:t>Uveďte, proč jste si vybrali právě tento problém. S využitím dat a dalších dokladů popište rozsah řešeného problému, jeho šíři, hloubku a místní intenzitu, jeho různé rozměry (sociální, ekonomický a ekologický rozměr problematiky).</w:t>
            </w:r>
          </w:p>
        </w:tc>
      </w:tr>
    </w:tbl>
    <w:p w:rsidR="007F598B" w:rsidRPr="00815C13" w:rsidRDefault="007F598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310D1B" w:rsidRPr="00815C1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310D1B" w:rsidRPr="00815C13" w:rsidRDefault="00310D1B" w:rsidP="00062845">
            <w:pPr>
              <w:spacing w:after="60"/>
              <w:jc w:val="both"/>
              <w:rPr>
                <w:rFonts w:asciiTheme="minorHAnsi" w:hAnsiTheme="minorHAnsi"/>
                <w:sz w:val="20"/>
                <w:szCs w:val="20"/>
              </w:rPr>
            </w:pPr>
            <w:r>
              <w:rPr>
                <w:rFonts w:asciiTheme="minorHAnsi" w:hAnsiTheme="minorHAnsi"/>
                <w:b/>
                <w:sz w:val="20"/>
              </w:rPr>
              <w:t>C.1.2 Navrhované řešení</w:t>
            </w:r>
          </w:p>
        </w:tc>
      </w:tr>
      <w:tr w:rsidR="007579DF"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579DF" w:rsidRPr="00815C13" w:rsidRDefault="00222C58" w:rsidP="00AD3D4F">
            <w:pPr>
              <w:spacing w:after="60"/>
              <w:jc w:val="both"/>
              <w:rPr>
                <w:rFonts w:asciiTheme="minorHAnsi" w:hAnsiTheme="minorHAnsi"/>
                <w:sz w:val="20"/>
                <w:szCs w:val="20"/>
              </w:rPr>
            </w:pPr>
            <w:r>
              <w:rPr>
                <w:rFonts w:asciiTheme="minorHAnsi" w:hAnsiTheme="minorHAnsi"/>
                <w:b/>
                <w:color w:val="548DD4"/>
                <w:sz w:val="20"/>
              </w:rPr>
              <w:t>[2000 znaků]</w:t>
            </w:r>
            <w:r>
              <w:rPr>
                <w:rFonts w:asciiTheme="minorHAnsi" w:hAnsiTheme="minorHAnsi"/>
                <w:b/>
                <w:sz w:val="20"/>
              </w:rPr>
              <w:t xml:space="preserve"> </w:t>
            </w:r>
            <w:r>
              <w:rPr>
                <w:rFonts w:asciiTheme="minorHAnsi" w:hAnsiTheme="minorHAnsi"/>
                <w:i/>
                <w:color w:val="548DD4"/>
                <w:sz w:val="20"/>
              </w:rPr>
              <w:t>Popište řešení, které navrhujete za účelem vypořádat se s hlavními problémy popsanými výše. Popište navrhovaný projekt a vysvětlete, jak podle vás řeší zjištěný problém.</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E1D34"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62845" w:rsidRPr="00815C13" w:rsidRDefault="007E1D34" w:rsidP="00062845">
            <w:pPr>
              <w:spacing w:after="60"/>
              <w:jc w:val="both"/>
              <w:rPr>
                <w:rFonts w:asciiTheme="minorHAnsi" w:hAnsiTheme="minorHAnsi"/>
                <w:sz w:val="20"/>
                <w:szCs w:val="20"/>
              </w:rPr>
            </w:pPr>
            <w:r>
              <w:rPr>
                <w:rFonts w:asciiTheme="minorHAnsi" w:hAnsiTheme="minorHAnsi"/>
                <w:b/>
                <w:sz w:val="20"/>
              </w:rPr>
              <w:t>C.1.3 Inovace navrhovaného řešení</w:t>
            </w:r>
          </w:p>
          <w:p w:rsidR="007E1D34" w:rsidRPr="00815C13" w:rsidRDefault="007E1D34" w:rsidP="000F741A">
            <w:pPr>
              <w:spacing w:after="60"/>
              <w:jc w:val="both"/>
              <w:rPr>
                <w:rFonts w:asciiTheme="minorHAnsi" w:hAnsiTheme="minorHAnsi"/>
                <w:sz w:val="20"/>
                <w:szCs w:val="20"/>
              </w:rPr>
            </w:pPr>
          </w:p>
        </w:tc>
      </w:tr>
      <w:tr w:rsidR="00222C58"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062845" w:rsidRPr="00815513" w:rsidRDefault="00222C58" w:rsidP="00CE340C">
            <w:pPr>
              <w:spacing w:after="60"/>
              <w:jc w:val="both"/>
              <w:rPr>
                <w:rFonts w:asciiTheme="minorHAnsi" w:eastAsia="Times New Roman" w:hAnsiTheme="minorHAnsi" w:cs="Open Sans"/>
                <w:b/>
                <w:color w:val="548DD4"/>
                <w:sz w:val="20"/>
                <w:szCs w:val="20"/>
              </w:rPr>
            </w:pPr>
            <w:r>
              <w:rPr>
                <w:rFonts w:asciiTheme="minorHAnsi" w:hAnsiTheme="minorHAnsi"/>
                <w:b/>
                <w:color w:val="548DD4"/>
                <w:sz w:val="20"/>
              </w:rPr>
              <w:t>[3000 znaků]</w:t>
            </w:r>
          </w:p>
          <w:p w:rsidR="00AD3D4F" w:rsidRDefault="00AD3D4F"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Uveďte, do jaké míry představuje navrhovaný projekt nové řešení, které může být přínosné ve spojitosti s příslušným problémem.</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Které prvky navrhovaného projektu jsou nové a inovativní ve srovnání s:</w:t>
            </w:r>
          </w:p>
          <w:p w:rsidR="00062845" w:rsidRP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(1) politikami/programy zavedenými ve vašem městě v souvislosti s obdobnou problematikou,</w:t>
            </w:r>
          </w:p>
          <w:p w:rsidR="00062845" w:rsidRDefault="00062845" w:rsidP="00062845">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 (2) obdobnými politikami/programy v jiných městech?  </w:t>
            </w:r>
          </w:p>
          <w:p w:rsidR="00AD3D4F"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Zaměřte se na součásti navrhovaného projektu, které jej odlišují od stávajících politik či postupů na místní úrovni i obdobných politik či programů v jiných městech. </w:t>
            </w:r>
          </w:p>
          <w:p w:rsidR="00222C58" w:rsidRDefault="00D45293"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Doložte výzkum a porovnání stávajících doporučených postupů v dané oblasti.</w:t>
            </w:r>
          </w:p>
          <w:p w:rsidR="008044C2" w:rsidRDefault="008044C2"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Uveďte, zda se přístup k projektu postupně vyvíjel na základě poznatků získaných zkušeností (evoluční přístup) nebo zda se jedná o zcela nový přístup (nebo přístup převzatý odjinud), dosud nevyzkoušený v daném sektoru nebo kontextu (revoluční přístup).</w:t>
            </w:r>
          </w:p>
          <w:p w:rsidR="00C918BD" w:rsidRPr="00062845" w:rsidRDefault="00C918BD" w:rsidP="00AD3D4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Uveďte, jaký přínos bude tento nový přístup mít ve spojitosti s daným problémem.</w:t>
            </w:r>
          </w:p>
        </w:tc>
      </w:tr>
    </w:tbl>
    <w:p w:rsidR="00AD3D4F"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6B79D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AD3D4F">
            <w:pPr>
              <w:spacing w:after="60"/>
              <w:jc w:val="both"/>
              <w:rPr>
                <w:rFonts w:asciiTheme="minorHAnsi" w:hAnsiTheme="minorHAnsi"/>
                <w:sz w:val="20"/>
                <w:szCs w:val="20"/>
              </w:rPr>
            </w:pPr>
            <w:r>
              <w:rPr>
                <w:rFonts w:asciiTheme="minorHAnsi" w:hAnsiTheme="minorHAnsi"/>
                <w:b/>
                <w:sz w:val="20"/>
              </w:rPr>
              <w:t>C.1.4 Možné překážky a odpor</w:t>
            </w:r>
          </w:p>
        </w:tc>
      </w:tr>
      <w:tr w:rsidR="00AD3D4F" w:rsidRPr="006B79D3" w:rsidTr="00827DD6">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AD3D4F" w:rsidRPr="00AD3D4F" w:rsidRDefault="008044C2" w:rsidP="00AD3D4F">
            <w:pPr>
              <w:ind w:left="201" w:hangingChars="100" w:hanging="201"/>
              <w:jc w:val="both"/>
              <w:rPr>
                <w:rFonts w:ascii="Times New Roman" w:hAnsi="Times New Roman"/>
                <w:sz w:val="24"/>
                <w:szCs w:val="24"/>
              </w:rPr>
            </w:pPr>
            <w:r>
              <w:rPr>
                <w:rFonts w:asciiTheme="minorHAnsi" w:hAnsiTheme="minorHAnsi"/>
                <w:b/>
                <w:color w:val="548DD4"/>
                <w:sz w:val="20"/>
              </w:rPr>
              <w:t>[1500 znaků]</w:t>
            </w:r>
            <w:r>
              <w:rPr>
                <w:rFonts w:asciiTheme="minorHAnsi" w:hAnsiTheme="minorHAnsi"/>
                <w:b/>
                <w:sz w:val="20"/>
              </w:rPr>
              <w:t xml:space="preserve"> </w:t>
            </w:r>
            <w:r>
              <w:rPr>
                <w:rFonts w:asciiTheme="minorHAnsi" w:hAnsiTheme="minorHAnsi"/>
                <w:i/>
                <w:color w:val="548DD4"/>
                <w:sz w:val="20"/>
              </w:rPr>
              <w:t>Uveďte, zda očekáváte překážky nebo odpor vůči inovaci. Pokud ano, uveďte, jak lze situaci překonat.</w:t>
            </w:r>
          </w:p>
        </w:tc>
      </w:tr>
    </w:tbl>
    <w:p w:rsidR="00AD3D4F" w:rsidRPr="00815C13" w:rsidRDefault="00AD3D4F"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8044C2"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8044C2" w:rsidP="00062845">
            <w:pPr>
              <w:spacing w:after="60"/>
              <w:jc w:val="both"/>
              <w:rPr>
                <w:rFonts w:asciiTheme="minorHAnsi" w:hAnsiTheme="minorHAnsi"/>
                <w:sz w:val="20"/>
                <w:szCs w:val="20"/>
              </w:rPr>
            </w:pPr>
            <w:r>
              <w:rPr>
                <w:rFonts w:asciiTheme="minorHAnsi" w:hAnsiTheme="minorHAnsi"/>
                <w:b/>
                <w:sz w:val="20"/>
              </w:rPr>
              <w:t>C.1.5 Integrovaný přístup</w:t>
            </w:r>
          </w:p>
        </w:tc>
      </w:tr>
      <w:tr w:rsidR="00171472" w:rsidRPr="006B79D3" w:rsidTr="00B17113">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171472" w:rsidRPr="00815C13" w:rsidRDefault="00171472" w:rsidP="00171472">
            <w:pPr>
              <w:spacing w:after="60"/>
              <w:jc w:val="both"/>
              <w:rPr>
                <w:rFonts w:asciiTheme="minorHAnsi" w:hAnsiTheme="minorHAnsi"/>
                <w:sz w:val="20"/>
                <w:szCs w:val="20"/>
              </w:rPr>
            </w:pPr>
            <w:r>
              <w:rPr>
                <w:rFonts w:asciiTheme="minorHAnsi" w:hAnsiTheme="minorHAnsi"/>
                <w:b/>
                <w:color w:val="548DD4"/>
                <w:sz w:val="20"/>
              </w:rPr>
              <w:t>[1500 znaků]</w:t>
            </w:r>
            <w:r>
              <w:rPr>
                <w:rFonts w:asciiTheme="minorHAnsi" w:hAnsiTheme="minorHAnsi"/>
                <w:b/>
                <w:sz w:val="20"/>
              </w:rPr>
              <w:t xml:space="preserve"> </w:t>
            </w:r>
            <w:r>
              <w:rPr>
                <w:rFonts w:asciiTheme="minorHAnsi" w:hAnsiTheme="minorHAnsi"/>
                <w:i/>
                <w:color w:val="548DD4"/>
                <w:sz w:val="20"/>
              </w:rPr>
              <w:t>Do jaké míry je navrhované řešení integrované?  Popište, jak bude navrhovaný projekt řešit různé rozměry problematiky, které jste uvedli výše.</w:t>
            </w:r>
          </w:p>
        </w:tc>
      </w:tr>
    </w:tbl>
    <w:p w:rsidR="00282414" w:rsidRDefault="00282414"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144F5B" w:rsidRDefault="00144F5B" w:rsidP="00282414">
      <w:pPr>
        <w:spacing w:after="0"/>
        <w:rPr>
          <w:rFonts w:asciiTheme="minorHAnsi" w:eastAsia="Times New Roman" w:hAnsiTheme="minorHAnsi" w:cs="Open Sans"/>
          <w:bCs/>
          <w:sz w:val="20"/>
          <w:szCs w:val="20"/>
        </w:rPr>
      </w:pPr>
    </w:p>
    <w:p w:rsidR="00E86DE1" w:rsidRDefault="00E86DE1" w:rsidP="00282414">
      <w:pPr>
        <w:spacing w:after="0"/>
        <w:rPr>
          <w:rFonts w:asciiTheme="minorHAnsi" w:eastAsia="Times New Roman" w:hAnsiTheme="minorHAnsi" w:cs="Open Sans"/>
          <w:bCs/>
          <w:sz w:val="20"/>
          <w:szCs w:val="20"/>
        </w:rPr>
      </w:pPr>
    </w:p>
    <w:p w:rsidR="00144F5B" w:rsidRPr="00815C13" w:rsidRDefault="00144F5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171472"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171472" w:rsidRPr="00815C13" w:rsidRDefault="00AD3D4F" w:rsidP="00062845">
            <w:pPr>
              <w:spacing w:after="60"/>
              <w:jc w:val="both"/>
              <w:rPr>
                <w:rFonts w:asciiTheme="minorHAnsi" w:hAnsiTheme="minorHAnsi"/>
                <w:sz w:val="20"/>
                <w:szCs w:val="20"/>
              </w:rPr>
            </w:pPr>
            <w:r>
              <w:rPr>
                <w:rFonts w:asciiTheme="minorHAnsi" w:hAnsiTheme="minorHAnsi"/>
                <w:b/>
                <w:sz w:val="20"/>
              </w:rPr>
              <w:lastRenderedPageBreak/>
              <w:t>C.1.6 Spojení s investičními prioritami a tematickými cíli EFRR</w:t>
            </w:r>
          </w:p>
        </w:tc>
      </w:tr>
      <w:tr w:rsidR="007E1D34"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7E1D34" w:rsidRPr="00815C13" w:rsidRDefault="007E1D34" w:rsidP="00CE340C">
            <w:pPr>
              <w:spacing w:after="60"/>
              <w:jc w:val="both"/>
              <w:rPr>
                <w:rFonts w:asciiTheme="minorHAnsi" w:hAnsiTheme="minorHAnsi"/>
                <w:sz w:val="20"/>
                <w:szCs w:val="20"/>
              </w:rPr>
            </w:pPr>
            <w:r>
              <w:rPr>
                <w:rFonts w:asciiTheme="minorHAnsi" w:hAnsiTheme="minorHAnsi"/>
                <w:b/>
                <w:color w:val="548DD4"/>
                <w:sz w:val="20"/>
              </w:rPr>
              <w:t>[1500 znaků]</w:t>
            </w:r>
            <w:r>
              <w:rPr>
                <w:rFonts w:asciiTheme="minorHAnsi" w:hAnsiTheme="minorHAnsi"/>
                <w:color w:val="548DD4"/>
                <w:sz w:val="20"/>
              </w:rPr>
              <w:t xml:space="preserve"> </w:t>
            </w:r>
            <w:r>
              <w:rPr>
                <w:rFonts w:asciiTheme="minorHAnsi" w:hAnsiTheme="minorHAnsi"/>
                <w:i/>
                <w:color w:val="548DD4"/>
                <w:sz w:val="20"/>
              </w:rPr>
              <w:t>Jak projekt podporuje investiční priority a tematické cíle EFRR? Zde uveďte investiční priority a tematické cíle EFRR, které má navrhovaný projekt podle očekávání podpořit. Vzhledem k předpokládané integrované povaze navrhovaného projektu zde můžete uvést několik investičních priorit a tematických cílů. Pro každou uvedenou investiční prioritu a tematický cíl stručně rozveďte, jaké bude přispění navrhovaného projektu.</w:t>
            </w:r>
            <w:r>
              <w:rPr>
                <w:rFonts w:asciiTheme="minorHAnsi" w:hAnsiTheme="minorHAnsi"/>
                <w:color w:val="548DD4"/>
                <w:sz w:val="20"/>
              </w:rPr>
              <w:t xml:space="preserve"> </w:t>
            </w:r>
          </w:p>
        </w:tc>
      </w:tr>
    </w:tbl>
    <w:p w:rsidR="001371B9" w:rsidRDefault="001371B9" w:rsidP="00506BEF">
      <w:pPr>
        <w:spacing w:after="60"/>
        <w:jc w:val="both"/>
        <w:rPr>
          <w:rFonts w:asciiTheme="minorHAnsi" w:eastAsia="Times New Roman" w:hAnsiTheme="minorHAnsi" w:cs="Open Sans"/>
          <w:b/>
          <w:bCs/>
          <w:color w:val="97A5D4"/>
          <w:sz w:val="20"/>
          <w:szCs w:val="20"/>
        </w:rPr>
      </w:pPr>
    </w:p>
    <w:p w:rsidR="002B10DB" w:rsidRPr="00276B6C" w:rsidRDefault="002B10DB" w:rsidP="00506BEF">
      <w:pPr>
        <w:spacing w:after="60"/>
        <w:jc w:val="both"/>
        <w:rPr>
          <w:rFonts w:asciiTheme="minorHAnsi" w:hAnsiTheme="minorHAnsi"/>
          <w:b/>
          <w:sz w:val="24"/>
          <w:szCs w:val="24"/>
        </w:rPr>
      </w:pPr>
      <w:r>
        <w:rPr>
          <w:rFonts w:asciiTheme="minorHAnsi" w:hAnsiTheme="minorHAnsi"/>
          <w:b/>
          <w:color w:val="97A5D4"/>
          <w:sz w:val="24"/>
        </w:rPr>
        <w:t>C.2 Místní partnerství a kontext projektu</w:t>
      </w:r>
    </w:p>
    <w:tbl>
      <w:tblPr>
        <w:tblW w:w="9214" w:type="dxa"/>
        <w:tblInd w:w="108" w:type="dxa"/>
        <w:tblLayout w:type="fixed"/>
        <w:tblCellMar>
          <w:top w:w="57" w:type="dxa"/>
        </w:tblCellMar>
        <w:tblLook w:val="0000" w:firstRow="0" w:lastRow="0" w:firstColumn="0" w:lastColumn="0" w:noHBand="0" w:noVBand="0"/>
      </w:tblPr>
      <w:tblGrid>
        <w:gridCol w:w="9214"/>
      </w:tblGrid>
      <w:tr w:rsidR="008F64A0"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8F64A0" w:rsidRPr="00815C13" w:rsidRDefault="002B10DB" w:rsidP="00A62AF1">
            <w:pPr>
              <w:spacing w:after="60"/>
              <w:jc w:val="both"/>
              <w:rPr>
                <w:rFonts w:asciiTheme="minorHAnsi" w:hAnsiTheme="minorHAnsi"/>
                <w:sz w:val="20"/>
                <w:szCs w:val="20"/>
              </w:rPr>
            </w:pPr>
            <w:r>
              <w:rPr>
                <w:rFonts w:asciiTheme="minorHAnsi" w:hAnsiTheme="minorHAnsi"/>
                <w:b/>
                <w:sz w:val="20"/>
              </w:rPr>
              <w:t>C.2.1 Souvislost s dalšími strategiemi a politikami na místní, regionální či státní úrovni</w:t>
            </w:r>
          </w:p>
        </w:tc>
      </w:tr>
      <w:tr w:rsidR="008F64A0" w:rsidRPr="006B79D3" w:rsidTr="003416AF">
        <w:trPr>
          <w:trHeight w:val="284"/>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8F64A0" w:rsidRPr="00815C13" w:rsidRDefault="00222C58" w:rsidP="00DC5680">
            <w:pPr>
              <w:spacing w:after="0"/>
              <w:jc w:val="both"/>
              <w:rPr>
                <w:rFonts w:asciiTheme="minorHAnsi" w:hAnsiTheme="minorHAnsi"/>
                <w:sz w:val="20"/>
                <w:szCs w:val="20"/>
              </w:rPr>
            </w:pPr>
            <w:r>
              <w:rPr>
                <w:rFonts w:asciiTheme="minorHAnsi" w:hAnsiTheme="minorHAnsi"/>
                <w:b/>
                <w:color w:val="548DD4"/>
                <w:sz w:val="20"/>
              </w:rPr>
              <w:t>[1500 znaků]</w:t>
            </w:r>
            <w:r>
              <w:rPr>
                <w:rFonts w:asciiTheme="minorHAnsi" w:hAnsiTheme="minorHAnsi"/>
                <w:b/>
                <w:sz w:val="20"/>
              </w:rPr>
              <w:t xml:space="preserve"> </w:t>
            </w:r>
            <w:r>
              <w:rPr>
                <w:rFonts w:asciiTheme="minorHAnsi" w:hAnsiTheme="minorHAnsi"/>
                <w:i/>
                <w:color w:val="548DD4"/>
                <w:sz w:val="20"/>
              </w:rPr>
              <w:t>Je projekt součástí širších strategií či politik na místní, regionální či státní úrovni? Uveďte další již zavedené místní, regionální či národní strategie, které řeší zjištěný problém na místní úrovni. Rozveďte, jak budou v navrhovaném projektu zohledněny stávající politiky či strategie. Zejména uveďte součásti, které budou převzaty či vylepšeny.</w:t>
            </w:r>
          </w:p>
        </w:tc>
      </w:tr>
    </w:tbl>
    <w:p w:rsidR="007F598B" w:rsidRPr="00815C13" w:rsidRDefault="007F598B" w:rsidP="007E19AB">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7914C0"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F14122" w:rsidP="00A62AF1">
            <w:pPr>
              <w:spacing w:after="60"/>
              <w:jc w:val="both"/>
              <w:rPr>
                <w:rFonts w:asciiTheme="minorHAnsi" w:hAnsiTheme="minorHAnsi"/>
                <w:sz w:val="20"/>
                <w:szCs w:val="20"/>
              </w:rPr>
            </w:pPr>
            <w:r>
              <w:rPr>
                <w:rFonts w:asciiTheme="minorHAnsi" w:hAnsiTheme="minorHAnsi"/>
                <w:b/>
                <w:sz w:val="20"/>
              </w:rPr>
              <w:t>C.2.2 Součinnost s dalšími projekty a iniciativami</w:t>
            </w:r>
          </w:p>
        </w:tc>
      </w:tr>
      <w:tr w:rsidR="007914C0"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6F76E3" w:rsidP="007B372C">
            <w:pPr>
              <w:spacing w:after="60"/>
              <w:jc w:val="both"/>
              <w:rPr>
                <w:rFonts w:asciiTheme="minorHAnsi" w:hAnsiTheme="minorHAnsi"/>
                <w:sz w:val="20"/>
                <w:szCs w:val="20"/>
              </w:rPr>
            </w:pPr>
            <w:r>
              <w:rPr>
                <w:rFonts w:asciiTheme="minorHAnsi" w:hAnsiTheme="minorHAnsi"/>
                <w:b/>
                <w:color w:val="548DD4"/>
                <w:sz w:val="20"/>
              </w:rPr>
              <w:t>[1500 znaků]</w:t>
            </w:r>
            <w:r>
              <w:rPr>
                <w:rFonts w:asciiTheme="minorHAnsi" w:hAnsiTheme="minorHAnsi"/>
                <w:i/>
                <w:color w:val="548DD4"/>
                <w:sz w:val="20"/>
              </w:rPr>
              <w:t xml:space="preserve"> Jaká bude součinnost s dřívějšími nebo stávajícími projekty EU a dalšími projekty či iniciativami, které tento projekt využívá?</w:t>
            </w:r>
            <w:r>
              <w:rPr>
                <w:rFonts w:asciiTheme="minorHAnsi" w:hAnsiTheme="minorHAnsi"/>
                <w:sz w:val="20"/>
              </w:rPr>
              <w:t xml:space="preserve"> </w:t>
            </w:r>
            <w:r>
              <w:rPr>
                <w:rFonts w:asciiTheme="minorHAnsi" w:hAnsiTheme="minorHAnsi"/>
                <w:i/>
                <w:color w:val="548DD4"/>
                <w:sz w:val="20"/>
              </w:rPr>
              <w:t>Popište případné ostatní projekty a iniciativy (financované EU či jinak) již zavedené na místní úrovni za účelem řešení zjištěného problému. Rozveďte, jak budou v navrhovaném projektu zohledněny uvedené projekty či iniciativy, zejména pak uveďte součásti, které budou převzaty či vylepšeny.</w:t>
            </w:r>
          </w:p>
        </w:tc>
      </w:tr>
    </w:tbl>
    <w:p w:rsidR="007F598B" w:rsidRPr="00815C13" w:rsidRDefault="007F598B" w:rsidP="00282414">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E3BCD"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E3BCD" w:rsidRPr="00815C13" w:rsidRDefault="00BE3BCD" w:rsidP="006A6CA2">
            <w:pPr>
              <w:spacing w:after="60"/>
              <w:jc w:val="both"/>
              <w:rPr>
                <w:rFonts w:asciiTheme="minorHAnsi" w:hAnsiTheme="minorHAnsi" w:cs="Open Sans"/>
                <w:b/>
                <w:sz w:val="20"/>
                <w:szCs w:val="20"/>
              </w:rPr>
            </w:pPr>
            <w:r>
              <w:rPr>
                <w:rFonts w:asciiTheme="minorHAnsi" w:hAnsiTheme="minorHAnsi"/>
                <w:b/>
                <w:sz w:val="20"/>
              </w:rPr>
              <w:t>C.2.3 Zapojení širšího okruhu partnerů do návrhu projektu</w:t>
            </w:r>
          </w:p>
        </w:tc>
      </w:tr>
      <w:tr w:rsidR="00BE3BCD"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E3BCD" w:rsidRPr="00815C13" w:rsidRDefault="00BE3BCD" w:rsidP="00CE340C">
            <w:pPr>
              <w:spacing w:after="60"/>
              <w:jc w:val="both"/>
              <w:rPr>
                <w:rFonts w:asciiTheme="minorHAnsi" w:hAnsiTheme="minorHAnsi"/>
                <w:sz w:val="20"/>
                <w:szCs w:val="20"/>
              </w:rPr>
            </w:pPr>
            <w:r>
              <w:rPr>
                <w:rFonts w:asciiTheme="minorHAnsi" w:hAnsiTheme="minorHAnsi"/>
                <w:b/>
                <w:color w:val="548DD4"/>
                <w:sz w:val="20"/>
              </w:rPr>
              <w:t>[2000 znaků]</w:t>
            </w:r>
            <w:r>
              <w:rPr>
                <w:rFonts w:asciiTheme="minorHAnsi" w:hAnsiTheme="minorHAnsi"/>
                <w:color w:val="548DD4"/>
                <w:sz w:val="20"/>
              </w:rPr>
              <w:t xml:space="preserve"> </w:t>
            </w:r>
            <w:r>
              <w:rPr>
                <w:rFonts w:asciiTheme="minorHAnsi" w:hAnsiTheme="minorHAnsi"/>
                <w:i/>
                <w:color w:val="548DD4"/>
                <w:sz w:val="20"/>
              </w:rPr>
              <w:t>Kteří partneři z širšího okruhu jsou zapojeni do příprav a návrhu projektu? Jak se zapojují?</w:t>
            </w:r>
            <w:r>
              <w:rPr>
                <w:rFonts w:asciiTheme="minorHAnsi" w:hAnsiTheme="minorHAnsi"/>
                <w:b/>
                <w:sz w:val="20"/>
              </w:rPr>
              <w:t xml:space="preserve"> </w:t>
            </w:r>
            <w:r>
              <w:rPr>
                <w:rFonts w:asciiTheme="minorHAnsi" w:hAnsiTheme="minorHAnsi"/>
                <w:i/>
                <w:color w:val="548DD4"/>
                <w:sz w:val="20"/>
              </w:rPr>
              <w:t>Uveďte seznam partnerů (kromě přidružených městských úřadů a realizačních partnerů), kteří jsou zapojeni do navrhování projektu. Popište mechanismy koordinace, konzultace či spolupráce, které mají zajistit jejich zapojení ve fázi návrhu</w:t>
            </w:r>
            <w:r>
              <w:rPr>
                <w:rFonts w:asciiTheme="minorHAnsi" w:hAnsiTheme="minorHAnsi"/>
                <w:color w:val="548DD4"/>
                <w:sz w:val="20"/>
              </w:rPr>
              <w:t xml:space="preserve"> </w:t>
            </w:r>
          </w:p>
        </w:tc>
      </w:tr>
    </w:tbl>
    <w:p w:rsidR="007F598B" w:rsidRPr="00815C13" w:rsidRDefault="007F598B" w:rsidP="00B17113">
      <w:pPr>
        <w:spacing w:after="0"/>
        <w:rPr>
          <w:rFonts w:asciiTheme="minorHAnsi" w:eastAsia="Times New Roman" w:hAnsiTheme="minorHAnsi" w:cs="Open Sans"/>
          <w:bCs/>
          <w:sz w:val="20"/>
          <w:szCs w:val="20"/>
        </w:rPr>
      </w:pPr>
    </w:p>
    <w:tbl>
      <w:tblPr>
        <w:tblW w:w="9214" w:type="dxa"/>
        <w:tblInd w:w="108" w:type="dxa"/>
        <w:tblCellMar>
          <w:top w:w="57" w:type="dxa"/>
        </w:tblCellMar>
        <w:tblLook w:val="0000" w:firstRow="0" w:lastRow="0" w:firstColumn="0" w:lastColumn="0" w:noHBand="0" w:noVBand="0"/>
      </w:tblPr>
      <w:tblGrid>
        <w:gridCol w:w="9214"/>
      </w:tblGrid>
      <w:tr w:rsidR="00086F36"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86F36" w:rsidRPr="00815C13" w:rsidRDefault="00086F36" w:rsidP="00A62AF1">
            <w:pPr>
              <w:spacing w:after="60"/>
              <w:jc w:val="both"/>
              <w:rPr>
                <w:rFonts w:asciiTheme="minorHAnsi" w:hAnsiTheme="minorHAnsi"/>
                <w:sz w:val="20"/>
                <w:szCs w:val="20"/>
              </w:rPr>
            </w:pPr>
            <w:r>
              <w:rPr>
                <w:rFonts w:asciiTheme="minorHAnsi" w:hAnsiTheme="minorHAnsi"/>
                <w:b/>
                <w:sz w:val="20"/>
              </w:rPr>
              <w:t xml:space="preserve">C.2.4 Zapojení širšího okruhu partnerů do provádění projektu: </w:t>
            </w:r>
          </w:p>
        </w:tc>
      </w:tr>
      <w:tr w:rsidR="00086F36"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086F36" w:rsidRPr="00815C13" w:rsidRDefault="00086F36" w:rsidP="00CE340C">
            <w:pPr>
              <w:spacing w:after="60"/>
              <w:jc w:val="both"/>
              <w:rPr>
                <w:rFonts w:asciiTheme="minorHAnsi" w:hAnsiTheme="minorHAnsi"/>
                <w:sz w:val="20"/>
                <w:szCs w:val="20"/>
              </w:rPr>
            </w:pPr>
            <w:r>
              <w:rPr>
                <w:rFonts w:asciiTheme="minorHAnsi" w:hAnsiTheme="minorHAnsi"/>
                <w:b/>
                <w:color w:val="548DD4"/>
                <w:sz w:val="20"/>
              </w:rPr>
              <w:t>[2000 znaků]</w:t>
            </w:r>
            <w:r>
              <w:rPr>
                <w:rFonts w:asciiTheme="minorHAnsi" w:hAnsiTheme="minorHAnsi"/>
                <w:b/>
                <w:sz w:val="20"/>
              </w:rPr>
              <w:t xml:space="preserve"> </w:t>
            </w:r>
            <w:r>
              <w:rPr>
                <w:rFonts w:asciiTheme="minorHAnsi" w:hAnsiTheme="minorHAnsi"/>
                <w:i/>
                <w:color w:val="548DD4"/>
                <w:sz w:val="20"/>
              </w:rPr>
              <w:t>Kteří partneři z širšího okruhu jsou zapojeni do provádění projektu? Jak se zapojí? Uveďte seznam partnerů (mimo přidružených městských úřadů a realizačních partnerů), kteří se zapojí do provádění projektu. Popište mechanismy koordinace, konzultace či společného provádění, které mají zajistit jejich zapojení ve fázi provádění.</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367D60" w:rsidRPr="00276B6C" w:rsidRDefault="00D876BB" w:rsidP="00282414">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t xml:space="preserve">C.3 Cíle, výsledky a výstupy projektu </w:t>
      </w:r>
    </w:p>
    <w:p w:rsidR="00517B8A" w:rsidRPr="00276B6C" w:rsidRDefault="00D876BB" w:rsidP="00222C58">
      <w:pPr>
        <w:spacing w:after="0"/>
        <w:jc w:val="both"/>
        <w:rPr>
          <w:rFonts w:asciiTheme="minorHAnsi" w:hAnsiTheme="minorHAnsi"/>
          <w:b/>
          <w:sz w:val="24"/>
          <w:szCs w:val="24"/>
          <w:u w:val="single"/>
        </w:rPr>
      </w:pPr>
      <w:r>
        <w:rPr>
          <w:rFonts w:asciiTheme="minorHAnsi" w:hAnsiTheme="minorHAnsi"/>
          <w:b/>
          <w:sz w:val="24"/>
        </w:rPr>
        <w:t>C.3.1 Celkové cíle a očekávané výsledky (změny v místní situaci)</w:t>
      </w: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A92858">
            <w:pPr>
              <w:spacing w:after="60"/>
              <w:jc w:val="center"/>
              <w:rPr>
                <w:rFonts w:asciiTheme="minorHAnsi" w:hAnsiTheme="minorHAnsi"/>
                <w:b/>
                <w:sz w:val="20"/>
                <w:szCs w:val="20"/>
                <w:u w:val="single"/>
              </w:rPr>
            </w:pPr>
            <w:r>
              <w:rPr>
                <w:rFonts w:asciiTheme="minorHAnsi" w:hAnsiTheme="minorHAnsi"/>
                <w:b/>
                <w:sz w:val="20"/>
                <w:u w:val="single"/>
              </w:rPr>
              <w:t>PROJEKT</w:t>
            </w:r>
            <w:r>
              <w:rPr>
                <w:rFonts w:asciiTheme="minorHAnsi" w:hAnsiTheme="minorHAnsi"/>
                <w:b/>
                <w:sz w:val="20"/>
              </w:rPr>
              <w:t xml:space="preserve"> – Hlavní cíle</w:t>
            </w:r>
          </w:p>
        </w:tc>
      </w:tr>
      <w:tr w:rsidR="00560FF9"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D754FB">
            <w:pPr>
              <w:spacing w:after="0"/>
              <w:rPr>
                <w:rFonts w:asciiTheme="minorHAnsi" w:eastAsia="Times New Roman" w:hAnsiTheme="minorHAnsi" w:cs="Open Sans"/>
                <w:color w:val="548DD4"/>
                <w:sz w:val="20"/>
                <w:szCs w:val="20"/>
              </w:rPr>
            </w:pPr>
            <w:r>
              <w:rPr>
                <w:rFonts w:asciiTheme="minorHAnsi" w:hAnsiTheme="minorHAnsi"/>
                <w:b/>
                <w:color w:val="548DD4"/>
                <w:sz w:val="20"/>
              </w:rPr>
              <w:t>[1500 znaků]</w:t>
            </w:r>
            <w:r>
              <w:rPr>
                <w:rFonts w:asciiTheme="minorHAnsi" w:hAnsiTheme="minorHAnsi"/>
                <w:color w:val="548DD4"/>
                <w:sz w:val="20"/>
              </w:rPr>
              <w:t xml:space="preserve"> </w:t>
            </w:r>
            <w:r>
              <w:rPr>
                <w:rFonts w:asciiTheme="minorHAnsi" w:hAnsiTheme="minorHAnsi"/>
                <w:i/>
                <w:color w:val="548DD4"/>
                <w:sz w:val="20"/>
              </w:rPr>
              <w:t>Popište hlavní cíle, kterých chcete navrhovaným projektem dosáhnout.</w:t>
            </w:r>
          </w:p>
        </w:tc>
      </w:tr>
    </w:tbl>
    <w:p w:rsidR="00560FF9" w:rsidRPr="00815C13" w:rsidRDefault="00560FF9">
      <w:pPr>
        <w:tabs>
          <w:tab w:val="left" w:pos="1470"/>
          <w:tab w:val="center" w:pos="4536"/>
          <w:tab w:val="right" w:pos="9072"/>
        </w:tabs>
        <w:spacing w:after="0"/>
        <w:jc w:val="both"/>
        <w:rPr>
          <w:rFonts w:asciiTheme="minorHAnsi"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560FF9" w:rsidRPr="00815C13" w:rsidTr="003416AF">
        <w:trPr>
          <w:trHeight w:val="374"/>
        </w:trPr>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60FF9" w:rsidRPr="00815C13" w:rsidRDefault="00560FF9" w:rsidP="00375273">
            <w:pPr>
              <w:spacing w:after="60"/>
              <w:jc w:val="center"/>
              <w:rPr>
                <w:rFonts w:asciiTheme="minorHAnsi" w:hAnsiTheme="minorHAnsi"/>
                <w:sz w:val="20"/>
                <w:szCs w:val="20"/>
              </w:rPr>
            </w:pPr>
            <w:r>
              <w:rPr>
                <w:rFonts w:asciiTheme="minorHAnsi" w:hAnsiTheme="minorHAnsi"/>
                <w:b/>
                <w:sz w:val="20"/>
                <w:u w:val="single"/>
              </w:rPr>
              <w:t>PROJEKT</w:t>
            </w:r>
            <w:r>
              <w:rPr>
                <w:rFonts w:asciiTheme="minorHAnsi" w:hAnsiTheme="minorHAnsi"/>
                <w:b/>
                <w:sz w:val="20"/>
              </w:rPr>
              <w:t xml:space="preserve"> – Hlavní výsledky</w:t>
            </w:r>
          </w:p>
        </w:tc>
      </w:tr>
      <w:tr w:rsidR="00560FF9" w:rsidRPr="006B79D3" w:rsidTr="003416AF">
        <w:trPr>
          <w:trHeight w:val="31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560FF9" w:rsidRPr="00815C13" w:rsidRDefault="006B28DA" w:rsidP="008C65AF">
            <w:pPr>
              <w:spacing w:after="0"/>
              <w:jc w:val="both"/>
              <w:rPr>
                <w:rFonts w:asciiTheme="minorHAnsi" w:hAnsiTheme="minorHAnsi"/>
                <w:sz w:val="20"/>
                <w:szCs w:val="20"/>
              </w:rPr>
            </w:pPr>
            <w:r>
              <w:rPr>
                <w:rFonts w:asciiTheme="minorHAnsi" w:hAnsiTheme="minorHAnsi"/>
                <w:b/>
                <w:color w:val="548DD4"/>
                <w:sz w:val="20"/>
              </w:rPr>
              <w:t>[1500 znaků]</w:t>
            </w:r>
            <w:r>
              <w:rPr>
                <w:rFonts w:asciiTheme="minorHAnsi" w:hAnsiTheme="minorHAnsi"/>
                <w:color w:val="548DD4"/>
                <w:sz w:val="20"/>
              </w:rPr>
              <w:t xml:space="preserve"> </w:t>
            </w:r>
            <w:r>
              <w:rPr>
                <w:rFonts w:asciiTheme="minorHAnsi" w:hAnsiTheme="minorHAnsi"/>
                <w:i/>
                <w:color w:val="548DD4"/>
                <w:sz w:val="20"/>
              </w:rPr>
              <w:t>Popište změnu v místní situaci, která má proběhnout v důsledku realizace projektu. Rozveďte, jak bude místní situace vypadat, pokud bude projekt úspěšný.</w:t>
            </w:r>
            <w:r>
              <w:rPr>
                <w:rFonts w:asciiTheme="minorHAnsi" w:hAnsiTheme="minorHAnsi"/>
                <w:color w:val="548DD4"/>
                <w:sz w:val="20"/>
              </w:rPr>
              <w:t xml:space="preserve">  </w:t>
            </w:r>
          </w:p>
        </w:tc>
      </w:tr>
    </w:tbl>
    <w:p w:rsidR="00517B8A" w:rsidRDefault="00517B8A">
      <w:pPr>
        <w:tabs>
          <w:tab w:val="left" w:pos="1470"/>
          <w:tab w:val="center" w:pos="4536"/>
          <w:tab w:val="right" w:pos="9072"/>
        </w:tabs>
        <w:spacing w:after="0"/>
        <w:jc w:val="both"/>
        <w:rPr>
          <w:rFonts w:asciiTheme="minorHAnsi" w:hAnsiTheme="minorHAnsi" w:cs="Open Sans"/>
          <w:bCs/>
          <w:sz w:val="20"/>
          <w:szCs w:val="20"/>
        </w:rPr>
      </w:pPr>
    </w:p>
    <w:p w:rsidR="00E86DE1" w:rsidRDefault="00E86DE1">
      <w:pPr>
        <w:tabs>
          <w:tab w:val="left" w:pos="1470"/>
          <w:tab w:val="center" w:pos="4536"/>
          <w:tab w:val="right" w:pos="9072"/>
        </w:tabs>
        <w:spacing w:after="0"/>
        <w:jc w:val="both"/>
        <w:rPr>
          <w:rFonts w:asciiTheme="minorHAnsi" w:hAnsiTheme="minorHAnsi" w:cs="Open Sans"/>
          <w:bCs/>
          <w:sz w:val="20"/>
          <w:szCs w:val="20"/>
        </w:rPr>
      </w:pPr>
    </w:p>
    <w:p w:rsidR="00E86DE1" w:rsidRDefault="00E86DE1">
      <w:pPr>
        <w:tabs>
          <w:tab w:val="left" w:pos="1470"/>
          <w:tab w:val="center" w:pos="4536"/>
          <w:tab w:val="right" w:pos="9072"/>
        </w:tabs>
        <w:spacing w:after="0"/>
        <w:jc w:val="both"/>
        <w:rPr>
          <w:rFonts w:asciiTheme="minorHAnsi" w:hAnsiTheme="minorHAnsi" w:cs="Open Sans"/>
          <w:bCs/>
          <w:sz w:val="20"/>
          <w:szCs w:val="20"/>
        </w:rPr>
      </w:pPr>
    </w:p>
    <w:p w:rsidR="002A3CEB" w:rsidRDefault="00D876BB">
      <w:pPr>
        <w:tabs>
          <w:tab w:val="left" w:pos="1470"/>
          <w:tab w:val="center" w:pos="4536"/>
          <w:tab w:val="right" w:pos="9072"/>
        </w:tabs>
        <w:spacing w:after="0"/>
        <w:jc w:val="both"/>
        <w:rPr>
          <w:rFonts w:asciiTheme="minorHAnsi" w:hAnsiTheme="minorHAnsi" w:cs="Open Sans"/>
          <w:b/>
          <w:bCs/>
          <w:sz w:val="24"/>
          <w:szCs w:val="24"/>
        </w:rPr>
      </w:pPr>
      <w:r>
        <w:rPr>
          <w:rFonts w:asciiTheme="minorHAnsi" w:hAnsiTheme="minorHAnsi"/>
          <w:b/>
          <w:sz w:val="24"/>
        </w:rPr>
        <w:lastRenderedPageBreak/>
        <w:t>C.3.2 Výstupy</w:t>
      </w:r>
    </w:p>
    <w:p w:rsidR="005C218F" w:rsidRPr="005C218F" w:rsidRDefault="005C218F" w:rsidP="005C218F">
      <w:pPr>
        <w:spacing w:after="0"/>
        <w:rPr>
          <w:rFonts w:asciiTheme="minorHAnsi" w:eastAsia="Times New Roman" w:hAnsiTheme="minorHAnsi" w:cs="Open Sans"/>
          <w:i/>
          <w:color w:val="548DD4"/>
          <w:sz w:val="20"/>
          <w:szCs w:val="20"/>
        </w:rPr>
      </w:pPr>
      <w:r>
        <w:rPr>
          <w:rFonts w:asciiTheme="minorHAnsi" w:hAnsiTheme="minorHAnsi"/>
          <w:i/>
          <w:color w:val="548DD4"/>
          <w:sz w:val="20"/>
        </w:rPr>
        <w:t>Tabulka výstupů se vygeneruje automaticky podle pracovního plánu (včetně investice).</w:t>
      </w:r>
    </w:p>
    <w:tbl>
      <w:tblPr>
        <w:tblW w:w="9214" w:type="dxa"/>
        <w:tblInd w:w="108" w:type="dxa"/>
        <w:tblLayout w:type="fixed"/>
        <w:tblCellMar>
          <w:top w:w="57" w:type="dxa"/>
        </w:tblCellMar>
        <w:tblLook w:val="0000" w:firstRow="0" w:lastRow="0" w:firstColumn="0" w:lastColumn="0" w:noHBand="0" w:noVBand="0"/>
      </w:tblPr>
      <w:tblGrid>
        <w:gridCol w:w="2805"/>
        <w:gridCol w:w="4281"/>
        <w:gridCol w:w="2128"/>
      </w:tblGrid>
      <w:tr w:rsidR="00B93C21" w:rsidRPr="006B79D3" w:rsidTr="003416AF">
        <w:tc>
          <w:tcPr>
            <w:tcW w:w="2805"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FE5E7D" w:rsidP="001005BF">
            <w:pPr>
              <w:spacing w:after="0"/>
              <w:jc w:val="center"/>
              <w:rPr>
                <w:rFonts w:asciiTheme="minorHAnsi" w:hAnsiTheme="minorHAnsi"/>
                <w:b/>
                <w:sz w:val="20"/>
                <w:szCs w:val="20"/>
                <w:u w:val="single"/>
              </w:rPr>
            </w:pPr>
            <w:r>
              <w:rPr>
                <w:rFonts w:asciiTheme="minorHAnsi" w:hAnsiTheme="minorHAnsi"/>
                <w:color w:val="548DD4"/>
                <w:sz w:val="20"/>
              </w:rPr>
              <w:t xml:space="preserve"> Pracovní plán (číslo + název)</w:t>
            </w:r>
          </w:p>
        </w:tc>
        <w:tc>
          <w:tcPr>
            <w:tcW w:w="428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FE5E7D">
            <w:pPr>
              <w:spacing w:after="0"/>
              <w:jc w:val="center"/>
              <w:rPr>
                <w:rFonts w:asciiTheme="minorHAnsi" w:hAnsiTheme="minorHAnsi" w:cs="Open Sans"/>
                <w:b/>
                <w:bCs/>
                <w:sz w:val="20"/>
                <w:szCs w:val="20"/>
              </w:rPr>
            </w:pPr>
            <w:r>
              <w:rPr>
                <w:rFonts w:asciiTheme="minorHAnsi" w:hAnsiTheme="minorHAnsi"/>
                <w:b/>
                <w:sz w:val="20"/>
                <w:u w:val="single"/>
              </w:rPr>
              <w:t>PROJEKT</w:t>
            </w:r>
            <w:r>
              <w:rPr>
                <w:rFonts w:asciiTheme="minorHAnsi" w:hAnsiTheme="minorHAnsi"/>
                <w:b/>
                <w:sz w:val="20"/>
              </w:rPr>
              <w:t xml:space="preserve"> – Výstup </w:t>
            </w:r>
          </w:p>
        </w:tc>
        <w:tc>
          <w:tcPr>
            <w:tcW w:w="21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B93C21" w:rsidRPr="00815C13" w:rsidRDefault="00B93C21" w:rsidP="001005BF">
            <w:pPr>
              <w:spacing w:after="0"/>
              <w:jc w:val="center"/>
              <w:rPr>
                <w:rFonts w:asciiTheme="minorHAnsi" w:hAnsiTheme="minorHAnsi" w:cs="Open Sans"/>
                <w:b/>
                <w:bCs/>
                <w:sz w:val="20"/>
                <w:szCs w:val="20"/>
                <w:u w:val="single"/>
              </w:rPr>
            </w:pPr>
            <w:r>
              <w:rPr>
                <w:rFonts w:asciiTheme="minorHAnsi" w:hAnsiTheme="minorHAnsi"/>
                <w:b/>
                <w:sz w:val="20"/>
              </w:rPr>
              <w:t xml:space="preserve">Cílová hodnota očekávaných výstupů </w:t>
            </w:r>
            <w:r>
              <w:rPr>
                <w:rFonts w:asciiTheme="minorHAnsi" w:hAnsiTheme="minorHAnsi"/>
                <w:b/>
                <w:sz w:val="20"/>
                <w:u w:val="single"/>
              </w:rPr>
              <w:t>PROJEKTU</w:t>
            </w:r>
          </w:p>
        </w:tc>
      </w:tr>
      <w:tr w:rsidR="00B93C21" w:rsidRPr="00815C13" w:rsidTr="003416AF">
        <w:tc>
          <w:tcPr>
            <w:tcW w:w="2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FE5E7D" w:rsidP="00FE5E7D">
            <w:pPr>
              <w:spacing w:after="0"/>
              <w:jc w:val="center"/>
              <w:rPr>
                <w:rFonts w:asciiTheme="minorHAnsi" w:hAnsiTheme="minorHAnsi"/>
                <w:color w:val="548DD4"/>
                <w:sz w:val="20"/>
                <w:szCs w:val="20"/>
              </w:rPr>
            </w:pPr>
            <w:r>
              <w:rPr>
                <w:rFonts w:asciiTheme="minorHAnsi" w:hAnsiTheme="minorHAnsi"/>
                <w:color w:val="548DD4"/>
                <w:sz w:val="20"/>
              </w:rPr>
              <w:t>Pracovní plán x _ YYYYY</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Výstup projektu X [100 znaků]</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Výstup projektu Y [100 znaků]</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r w:rsidR="00B93C21" w:rsidRPr="00815C13" w:rsidTr="003416AF">
        <w:tc>
          <w:tcPr>
            <w:tcW w:w="2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93C21" w:rsidRPr="00815C13" w:rsidRDefault="00B93C21">
            <w:pPr>
              <w:rPr>
                <w:rFonts w:asciiTheme="minorHAnsi" w:hAnsiTheme="minorHAnsi"/>
                <w:sz w:val="20"/>
                <w:szCs w:val="20"/>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Pr>
          <w:p w:rsidR="00B93C21" w:rsidRPr="00815C13" w:rsidRDefault="00B93C21" w:rsidP="001005BF">
            <w:pPr>
              <w:spacing w:after="0"/>
              <w:jc w:val="both"/>
              <w:rPr>
                <w:rFonts w:asciiTheme="minorHAnsi" w:eastAsia="Times New Roman" w:hAnsiTheme="minorHAnsi" w:cs="Open Sans"/>
                <w:color w:val="548DD4"/>
                <w:sz w:val="20"/>
                <w:szCs w:val="20"/>
              </w:rPr>
            </w:pPr>
            <w:r>
              <w:rPr>
                <w:rFonts w:asciiTheme="minorHAnsi" w:hAnsiTheme="minorHAnsi"/>
                <w:color w:val="548DD4"/>
                <w:sz w:val="20"/>
              </w:rPr>
              <w:t>Výstup projektu Z [100 znaků]</w:t>
            </w: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B93C21" w:rsidP="001005BF">
            <w:pPr>
              <w:spacing w:after="0"/>
              <w:jc w:val="both"/>
              <w:rPr>
                <w:rFonts w:asciiTheme="minorHAnsi" w:eastAsia="Times New Roman" w:hAnsiTheme="minorHAnsi" w:cs="Open Sans"/>
                <w:color w:val="548DD4"/>
                <w:sz w:val="20"/>
                <w:szCs w:val="20"/>
              </w:rPr>
            </w:pPr>
          </w:p>
        </w:tc>
      </w:tr>
    </w:tbl>
    <w:p w:rsidR="00C61C03" w:rsidRPr="00815C13" w:rsidRDefault="00C61C03" w:rsidP="00804EC8">
      <w:pPr>
        <w:spacing w:after="0"/>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07590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075901" w:rsidRPr="00815C13" w:rsidRDefault="00D876BB" w:rsidP="00AD3D4F">
            <w:pPr>
              <w:spacing w:after="60"/>
              <w:jc w:val="both"/>
              <w:rPr>
                <w:rFonts w:asciiTheme="minorHAnsi" w:hAnsiTheme="minorHAnsi" w:cs="Open Sans"/>
                <w:b/>
                <w:sz w:val="20"/>
                <w:szCs w:val="20"/>
              </w:rPr>
            </w:pPr>
            <w:r>
              <w:rPr>
                <w:rFonts w:asciiTheme="minorHAnsi" w:hAnsiTheme="minorHAnsi"/>
                <w:b/>
                <w:sz w:val="20"/>
              </w:rPr>
              <w:t>C.3.3 Měření výsledků</w:t>
            </w:r>
          </w:p>
        </w:tc>
      </w:tr>
      <w:tr w:rsidR="007F3ED5"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7F3ED5" w:rsidRPr="000A6E43" w:rsidRDefault="006B28DA" w:rsidP="000A6E43">
            <w:pPr>
              <w:spacing w:after="60"/>
              <w:jc w:val="both"/>
              <w:rPr>
                <w:rFonts w:asciiTheme="minorHAnsi" w:eastAsia="Times New Roman" w:hAnsiTheme="minorHAnsi" w:cs="Open Sans"/>
                <w:color w:val="548DD4"/>
                <w:sz w:val="20"/>
                <w:szCs w:val="20"/>
              </w:rPr>
            </w:pPr>
            <w:r>
              <w:rPr>
                <w:rFonts w:asciiTheme="minorHAnsi" w:hAnsiTheme="minorHAnsi"/>
                <w:b/>
                <w:color w:val="548DD4"/>
                <w:sz w:val="20"/>
              </w:rPr>
              <w:t>[2000 znaků]</w:t>
            </w:r>
            <w:r>
              <w:rPr>
                <w:rFonts w:asciiTheme="minorHAnsi" w:hAnsiTheme="minorHAnsi"/>
                <w:color w:val="548DD4"/>
                <w:sz w:val="20"/>
              </w:rPr>
              <w:t xml:space="preserve"> </w:t>
            </w:r>
            <w:r>
              <w:rPr>
                <w:rFonts w:asciiTheme="minorHAnsi" w:hAnsiTheme="minorHAnsi"/>
                <w:i/>
                <w:color w:val="548DD4"/>
                <w:sz w:val="20"/>
              </w:rPr>
              <w:t>Uveďte informace o hlavních indikátorech a cílových hodnotách, které umožní výsledky projektu měřit. Popište způsob, kterým bude možné prokázat, že změnu v místní situaci lze přímo připsat novému přístupu, a nikoli vnějším faktorům.</w:t>
            </w:r>
          </w:p>
        </w:tc>
      </w:tr>
    </w:tbl>
    <w:p w:rsidR="00C61C03" w:rsidRDefault="00C61C03">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AD3D4F" w:rsidRPr="006B79D3" w:rsidTr="00827DD6">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AD3D4F" w:rsidRPr="00815C13" w:rsidRDefault="00AD3D4F" w:rsidP="000A6E43">
            <w:pPr>
              <w:spacing w:after="60"/>
              <w:jc w:val="both"/>
              <w:rPr>
                <w:rFonts w:asciiTheme="minorHAnsi" w:hAnsiTheme="minorHAnsi" w:cs="Open Sans"/>
                <w:b/>
                <w:sz w:val="20"/>
                <w:szCs w:val="20"/>
              </w:rPr>
            </w:pPr>
            <w:r>
              <w:rPr>
                <w:rFonts w:asciiTheme="minorHAnsi" w:hAnsiTheme="minorHAnsi"/>
                <w:b/>
                <w:sz w:val="20"/>
              </w:rPr>
              <w:t>C.3.4 Metodika monitorování a měření výstupů a výsledků</w:t>
            </w:r>
          </w:p>
        </w:tc>
      </w:tr>
      <w:tr w:rsidR="00AD3D4F" w:rsidRPr="006B79D3" w:rsidTr="00827DD6">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AD3D4F"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[1500 znaků]</w:t>
            </w:r>
            <w:r>
              <w:rPr>
                <w:rFonts w:asciiTheme="minorHAnsi" w:hAnsiTheme="minorHAnsi"/>
                <w:color w:val="548DD4"/>
                <w:sz w:val="20"/>
              </w:rPr>
              <w:t xml:space="preserve"> </w:t>
            </w:r>
            <w:r>
              <w:rPr>
                <w:rFonts w:asciiTheme="minorHAnsi" w:hAnsiTheme="minorHAnsi"/>
                <w:i/>
                <w:color w:val="548DD4"/>
                <w:sz w:val="20"/>
              </w:rPr>
              <w:t>Popište metodiku a nástroje, které využijete ke sběru dat za účelem monitorování předpokládaných výstupů a výsledků. Uveďte, kdy nejdříve budete moci výsledky projektu měřit na místní úrovni.</w:t>
            </w:r>
          </w:p>
        </w:tc>
      </w:tr>
    </w:tbl>
    <w:p w:rsidR="00AD3D4F" w:rsidRPr="00815C13" w:rsidRDefault="00AD3D4F">
      <w:pPr>
        <w:spacing w:after="0"/>
        <w:rPr>
          <w:rFonts w:asciiTheme="minorHAnsi" w:hAnsiTheme="minorHAnsi"/>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B93C21" w:rsidRPr="00AD3D4F"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B93C21" w:rsidRPr="00815C13" w:rsidRDefault="00AD3D4F" w:rsidP="00A62AF1">
            <w:pPr>
              <w:spacing w:after="60"/>
              <w:jc w:val="both"/>
              <w:rPr>
                <w:rFonts w:asciiTheme="minorHAnsi" w:hAnsiTheme="minorHAnsi" w:cs="Open Sans"/>
                <w:b/>
                <w:sz w:val="20"/>
                <w:szCs w:val="20"/>
              </w:rPr>
            </w:pPr>
            <w:r>
              <w:rPr>
                <w:rFonts w:asciiTheme="minorHAnsi" w:hAnsiTheme="minorHAnsi"/>
                <w:b/>
                <w:sz w:val="20"/>
              </w:rPr>
              <w:t>C.3.5 Cílové skupiny</w:t>
            </w:r>
          </w:p>
        </w:tc>
      </w:tr>
      <w:tr w:rsidR="00B93C21"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B93C21" w:rsidRPr="00815C13" w:rsidRDefault="006B28DA" w:rsidP="0057237B">
            <w:pPr>
              <w:spacing w:after="60"/>
              <w:jc w:val="both"/>
              <w:rPr>
                <w:rFonts w:asciiTheme="minorHAnsi" w:hAnsiTheme="minorHAnsi"/>
                <w:sz w:val="20"/>
                <w:szCs w:val="20"/>
              </w:rPr>
            </w:pPr>
            <w:r>
              <w:rPr>
                <w:rFonts w:asciiTheme="minorHAnsi" w:hAnsiTheme="minorHAnsi"/>
                <w:b/>
                <w:color w:val="548DD4"/>
                <w:sz w:val="20"/>
              </w:rPr>
              <w:t>[1500 znaků]</w:t>
            </w:r>
            <w:r>
              <w:rPr>
                <w:rFonts w:asciiTheme="minorHAnsi" w:hAnsiTheme="minorHAnsi"/>
                <w:color w:val="548DD4"/>
                <w:sz w:val="20"/>
              </w:rPr>
              <w:t xml:space="preserve"> </w:t>
            </w:r>
            <w:r>
              <w:rPr>
                <w:rFonts w:asciiTheme="minorHAnsi" w:hAnsiTheme="minorHAnsi"/>
                <w:i/>
                <w:color w:val="548DD4"/>
                <w:sz w:val="20"/>
              </w:rPr>
              <w:t>Uveďte, kdo pro navrhovaný projekt tvoří hlavní cílové skupiny a jaké budou tyto skupiny mít výhody z předpokládaných výstupů a výsledků.</w:t>
            </w:r>
          </w:p>
        </w:tc>
      </w:tr>
    </w:tbl>
    <w:p w:rsidR="00AD3D4F" w:rsidRDefault="00AD3D4F" w:rsidP="00B17113">
      <w:pPr>
        <w:spacing w:after="0"/>
        <w:rPr>
          <w:rFonts w:asciiTheme="minorHAnsi" w:hAnsiTheme="minorHAnsi"/>
          <w:sz w:val="20"/>
          <w:szCs w:val="20"/>
        </w:rPr>
      </w:pPr>
    </w:p>
    <w:p w:rsidR="00AD3D4F" w:rsidRPr="00815C13" w:rsidRDefault="00AD3D4F" w:rsidP="00B17113">
      <w:pPr>
        <w:spacing w:after="0"/>
        <w:rPr>
          <w:rFonts w:asciiTheme="minorHAnsi" w:hAnsiTheme="minorHAnsi"/>
          <w:sz w:val="20"/>
          <w:szCs w:val="20"/>
        </w:rPr>
      </w:pPr>
    </w:p>
    <w:p w:rsidR="00310D1B" w:rsidRPr="00276B6C" w:rsidRDefault="00D876BB" w:rsidP="00375273">
      <w:pPr>
        <w:spacing w:after="60"/>
        <w:jc w:val="both"/>
        <w:rPr>
          <w:rFonts w:asciiTheme="minorHAnsi" w:eastAsia="Times New Roman" w:hAnsiTheme="minorHAnsi" w:cs="Open Sans"/>
          <w:bCs/>
          <w:sz w:val="24"/>
          <w:szCs w:val="24"/>
        </w:rPr>
      </w:pPr>
      <w:r>
        <w:rPr>
          <w:rFonts w:asciiTheme="minorHAnsi" w:hAnsiTheme="minorHAnsi"/>
          <w:b/>
          <w:color w:val="97A5D4"/>
          <w:sz w:val="24"/>
        </w:rPr>
        <w:t>C.4 Škálování a přenosnost projektu</w:t>
      </w:r>
    </w:p>
    <w:tbl>
      <w:tblPr>
        <w:tblW w:w="9214" w:type="dxa"/>
        <w:tblInd w:w="108" w:type="dxa"/>
        <w:tblLayout w:type="fixed"/>
        <w:tblCellMar>
          <w:top w:w="57" w:type="dxa"/>
        </w:tblCellMar>
        <w:tblLook w:val="0000" w:firstRow="0" w:lastRow="0" w:firstColumn="0" w:lastColumn="0" w:noHBand="0" w:noVBand="0"/>
      </w:tblPr>
      <w:tblGrid>
        <w:gridCol w:w="9214"/>
      </w:tblGrid>
      <w:tr w:rsidR="005B49D7"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5B49D7" w:rsidRPr="00815C13" w:rsidRDefault="00D876BB" w:rsidP="00A62AF1">
            <w:pPr>
              <w:spacing w:after="60"/>
              <w:jc w:val="both"/>
              <w:rPr>
                <w:rFonts w:asciiTheme="minorHAnsi" w:hAnsiTheme="minorHAnsi"/>
                <w:sz w:val="20"/>
                <w:szCs w:val="20"/>
              </w:rPr>
            </w:pPr>
            <w:r>
              <w:rPr>
                <w:rFonts w:asciiTheme="minorHAnsi" w:hAnsiTheme="minorHAnsi"/>
                <w:b/>
                <w:sz w:val="20"/>
              </w:rPr>
              <w:t xml:space="preserve">C.4.1 Škálování projektu </w:t>
            </w:r>
          </w:p>
        </w:tc>
      </w:tr>
      <w:tr w:rsidR="005B49D7"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5B49D7" w:rsidRPr="00A62AF1" w:rsidRDefault="006B28DA" w:rsidP="00251A86">
            <w:pPr>
              <w:spacing w:after="0"/>
              <w:jc w:val="both"/>
              <w:rPr>
                <w:rFonts w:asciiTheme="minorHAnsi" w:hAnsiTheme="minorHAnsi"/>
                <w:sz w:val="20"/>
                <w:szCs w:val="20"/>
              </w:rPr>
            </w:pPr>
            <w:r>
              <w:rPr>
                <w:rFonts w:asciiTheme="minorHAnsi" w:hAnsiTheme="minorHAnsi"/>
                <w:b/>
                <w:color w:val="548DD4"/>
                <w:sz w:val="20"/>
              </w:rPr>
              <w:t>[2000 znaků]</w:t>
            </w:r>
            <w:r>
              <w:rPr>
                <w:rFonts w:asciiTheme="minorHAnsi" w:hAnsiTheme="minorHAnsi"/>
                <w:color w:val="548DD4"/>
                <w:sz w:val="20"/>
              </w:rPr>
              <w:t xml:space="preserve"> </w:t>
            </w:r>
            <w:r>
              <w:rPr>
                <w:rFonts w:asciiTheme="minorHAnsi" w:hAnsiTheme="minorHAnsi"/>
                <w:i/>
                <w:color w:val="548DD4"/>
                <w:sz w:val="20"/>
              </w:rPr>
              <w:t>Rozveďte svou představu o škálování projektu, pokud bude úspěšný.</w:t>
            </w:r>
          </w:p>
        </w:tc>
      </w:tr>
    </w:tbl>
    <w:p w:rsidR="00310D1B" w:rsidRPr="00815C13" w:rsidRDefault="00310D1B">
      <w:pPr>
        <w:spacing w:after="0"/>
        <w:jc w:val="both"/>
        <w:rPr>
          <w:rFonts w:asciiTheme="minorHAnsi" w:eastAsia="Times New Roman" w:hAnsiTheme="minorHAnsi" w:cs="Open Sans"/>
          <w:bCs/>
          <w:sz w:val="20"/>
          <w:szCs w:val="20"/>
        </w:rPr>
      </w:pPr>
    </w:p>
    <w:tbl>
      <w:tblPr>
        <w:tblW w:w="9214" w:type="dxa"/>
        <w:tblInd w:w="108" w:type="dxa"/>
        <w:tblLayout w:type="fixed"/>
        <w:tblCellMar>
          <w:top w:w="57" w:type="dxa"/>
        </w:tblCellMar>
        <w:tblLook w:val="0000" w:firstRow="0" w:lastRow="0" w:firstColumn="0" w:lastColumn="0" w:noHBand="0" w:noVBand="0"/>
      </w:tblPr>
      <w:tblGrid>
        <w:gridCol w:w="9214"/>
      </w:tblGrid>
      <w:tr w:rsidR="00D876BB" w:rsidRPr="006B79D3" w:rsidTr="003416AF">
        <w:tc>
          <w:tcPr>
            <w:tcW w:w="9214" w:type="dxa"/>
            <w:tcBorders>
              <w:top w:val="single" w:sz="4" w:space="0" w:color="000000"/>
              <w:left w:val="single" w:sz="4" w:space="0" w:color="000000"/>
              <w:bottom w:val="single" w:sz="4" w:space="0" w:color="000000"/>
              <w:right w:val="single" w:sz="4" w:space="0" w:color="000000"/>
            </w:tcBorders>
            <w:shd w:val="clear" w:color="auto" w:fill="E5DFEC"/>
          </w:tcPr>
          <w:p w:rsidR="00D876BB" w:rsidRPr="00815C13" w:rsidRDefault="00D876BB" w:rsidP="00C918BD">
            <w:pPr>
              <w:spacing w:after="120"/>
              <w:jc w:val="both"/>
              <w:rPr>
                <w:rFonts w:asciiTheme="minorHAnsi" w:hAnsiTheme="minorHAnsi"/>
                <w:sz w:val="20"/>
                <w:szCs w:val="20"/>
              </w:rPr>
            </w:pPr>
            <w:r>
              <w:rPr>
                <w:rFonts w:asciiTheme="minorHAnsi" w:hAnsiTheme="minorHAnsi"/>
                <w:b/>
                <w:sz w:val="20"/>
              </w:rPr>
              <w:t xml:space="preserve">C.4.2 Přenosnost projektu </w:t>
            </w:r>
          </w:p>
        </w:tc>
      </w:tr>
      <w:tr w:rsidR="00D876BB" w:rsidRPr="00620943" w:rsidTr="003416AF">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D876BB" w:rsidRPr="00815C13" w:rsidRDefault="006B28DA" w:rsidP="00AD3D4F">
            <w:pPr>
              <w:spacing w:after="60"/>
              <w:jc w:val="both"/>
              <w:rPr>
                <w:rFonts w:asciiTheme="minorHAnsi" w:hAnsiTheme="minorHAnsi"/>
                <w:sz w:val="20"/>
                <w:szCs w:val="20"/>
              </w:rPr>
            </w:pPr>
            <w:r>
              <w:rPr>
                <w:rFonts w:asciiTheme="minorHAnsi" w:hAnsiTheme="minorHAnsi"/>
                <w:b/>
                <w:color w:val="548DD4"/>
                <w:sz w:val="20"/>
              </w:rPr>
              <w:t>[2000 znaků]</w:t>
            </w:r>
            <w:r>
              <w:rPr>
                <w:rFonts w:asciiTheme="minorHAnsi" w:hAnsiTheme="minorHAnsi"/>
                <w:color w:val="548DD4"/>
                <w:sz w:val="20"/>
              </w:rPr>
              <w:t xml:space="preserve"> </w:t>
            </w:r>
            <w:r>
              <w:rPr>
                <w:rFonts w:asciiTheme="minorHAnsi" w:hAnsiTheme="minorHAnsi"/>
                <w:i/>
                <w:color w:val="548DD4"/>
                <w:sz w:val="20"/>
              </w:rPr>
              <w:t>Vysvětlete, čím je podle vás řešený problém a navrhované řešení relevantní pro další městské úřady v celé Evropě.</w:t>
            </w:r>
            <w:r>
              <w:rPr>
                <w:rFonts w:asciiTheme="minorHAnsi" w:hAnsiTheme="minorHAnsi"/>
                <w:color w:val="548DD4"/>
                <w:sz w:val="20"/>
              </w:rPr>
              <w:t xml:space="preserve"> </w:t>
            </w:r>
            <w:r>
              <w:rPr>
                <w:rFonts w:asciiTheme="minorHAnsi" w:hAnsiTheme="minorHAnsi"/>
                <w:i/>
                <w:color w:val="548DD4"/>
                <w:sz w:val="20"/>
              </w:rPr>
              <w:t>Rozveďte, proč je podle vás možné projekt přenést a proč jej mohou replikovat další městské úřady. Popište svou představu způsobu přenosu projektu.</w:t>
            </w:r>
          </w:p>
        </w:tc>
      </w:tr>
    </w:tbl>
    <w:p w:rsidR="00B95489" w:rsidRDefault="00B95489">
      <w:pPr>
        <w:suppressAutoHyphens w:val="0"/>
        <w:spacing w:after="0" w:line="240" w:lineRule="auto"/>
        <w:rPr>
          <w:rFonts w:asciiTheme="minorHAnsi" w:eastAsia="Times New Roman" w:hAnsiTheme="minorHAnsi" w:cs="Open Sans"/>
          <w:bCs/>
          <w:sz w:val="20"/>
          <w:szCs w:val="20"/>
        </w:rPr>
      </w:pPr>
    </w:p>
    <w:p w:rsidR="00B95489" w:rsidRDefault="00B95489">
      <w:pPr>
        <w:suppressAutoHyphens w:val="0"/>
        <w:spacing w:after="0" w:line="240" w:lineRule="auto"/>
        <w:rPr>
          <w:rFonts w:asciiTheme="minorHAnsi" w:eastAsia="Times New Roman" w:hAnsiTheme="minorHAnsi" w:cs="Open Sans"/>
          <w:bCs/>
          <w:sz w:val="20"/>
          <w:szCs w:val="20"/>
        </w:rPr>
      </w:pPr>
      <w:r>
        <w:br w:type="page"/>
      </w:r>
    </w:p>
    <w:p w:rsidR="00D910ED" w:rsidRDefault="00D910ED">
      <w:pPr>
        <w:suppressAutoHyphens w:val="0"/>
        <w:spacing w:after="0" w:line="240" w:lineRule="auto"/>
        <w:rPr>
          <w:rFonts w:asciiTheme="minorHAnsi" w:eastAsia="Times New Roman" w:hAnsiTheme="minorHAnsi" w:cs="Open Sans"/>
          <w:bCs/>
          <w:sz w:val="20"/>
          <w:szCs w:val="20"/>
        </w:rPr>
      </w:pPr>
    </w:p>
    <w:p w:rsidR="00496374" w:rsidRDefault="00812DE6" w:rsidP="00B17113">
      <w:pPr>
        <w:spacing w:after="0"/>
        <w:jc w:val="both"/>
        <w:rPr>
          <w:rFonts w:asciiTheme="minorHAnsi" w:eastAsia="Times New Roman" w:hAnsiTheme="minorHAnsi" w:cs="Open Sans"/>
          <w:b/>
          <w:bCs/>
          <w:color w:val="97A5D4"/>
          <w:sz w:val="24"/>
          <w:szCs w:val="24"/>
        </w:rPr>
      </w:pPr>
      <w:r>
        <w:rPr>
          <w:rFonts w:asciiTheme="minorHAnsi" w:hAnsiTheme="minorHAnsi"/>
          <w:b/>
          <w:color w:val="97A5D4"/>
          <w:sz w:val="24"/>
        </w:rPr>
        <w:t>D. Pracovní plán</w:t>
      </w:r>
    </w:p>
    <w:tbl>
      <w:tblPr>
        <w:tblW w:w="9214" w:type="dxa"/>
        <w:tblInd w:w="108" w:type="dxa"/>
        <w:tblLayout w:type="fixed"/>
        <w:tblCellMar>
          <w:top w:w="57" w:type="dxa"/>
        </w:tblCellMar>
        <w:tblLook w:val="0000" w:firstRow="0" w:lastRow="0" w:firstColumn="0" w:lastColumn="0" w:noHBand="0" w:noVBand="0"/>
      </w:tblPr>
      <w:tblGrid>
        <w:gridCol w:w="879"/>
        <w:gridCol w:w="2370"/>
        <w:gridCol w:w="1277"/>
        <w:gridCol w:w="1490"/>
        <w:gridCol w:w="1492"/>
        <w:gridCol w:w="1706"/>
      </w:tblGrid>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496374">
            <w:pPr>
              <w:spacing w:after="0"/>
              <w:rPr>
                <w:rFonts w:asciiTheme="minorHAnsi" w:hAnsiTheme="minorHAnsi"/>
                <w:b/>
                <w:sz w:val="20"/>
                <w:szCs w:val="20"/>
              </w:rPr>
            </w:pPr>
            <w:r>
              <w:rPr>
                <w:rFonts w:asciiTheme="minorHAnsi" w:hAnsiTheme="minorHAnsi"/>
                <w:b/>
                <w:sz w:val="20"/>
              </w:rPr>
              <w:t>Pracovní plán – Číslo</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Pracovní plán – Název</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Pracovní plán – Měsíc zahájení</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b/>
                <w:sz w:val="20"/>
                <w:szCs w:val="20"/>
              </w:rPr>
            </w:pPr>
            <w:r>
              <w:rPr>
                <w:rFonts w:asciiTheme="minorHAnsi" w:hAnsiTheme="minorHAnsi"/>
                <w:b/>
                <w:sz w:val="20"/>
              </w:rPr>
              <w:t>Pracovní plán – Měsíc ukončení</w:t>
            </w:r>
          </w:p>
        </w:tc>
        <w:tc>
          <w:tcPr>
            <w:tcW w:w="1706" w:type="dxa"/>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Pracovní plán – Rozpočet</w:t>
            </w:r>
          </w:p>
        </w:tc>
      </w:tr>
      <w:tr w:rsidR="007914C0" w:rsidRPr="00815C13" w:rsidTr="003416AF">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8660C" w:rsidP="007B372C">
            <w:pPr>
              <w:spacing w:after="60"/>
              <w:jc w:val="center"/>
              <w:rPr>
                <w:rFonts w:asciiTheme="minorHAnsi" w:hAnsiTheme="minorHAnsi" w:cs="Open Sans"/>
                <w:b/>
                <w:bCs/>
                <w:sz w:val="20"/>
                <w:szCs w:val="20"/>
              </w:rPr>
            </w:pPr>
            <w:r>
              <w:rPr>
                <w:rFonts w:asciiTheme="minorHAnsi" w:hAnsiTheme="minorHAnsi"/>
                <w:b/>
                <w:sz w:val="20"/>
              </w:rPr>
              <w:t>1</w:t>
            </w:r>
          </w:p>
        </w:tc>
        <w:tc>
          <w:tcPr>
            <w:tcW w:w="36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7914C0" w:rsidP="007B372C">
            <w:pPr>
              <w:spacing w:after="60"/>
              <w:rPr>
                <w:rFonts w:asciiTheme="minorHAnsi" w:hAnsiTheme="minorHAnsi" w:cs="Open Sans"/>
                <w:b/>
                <w:bCs/>
                <w:sz w:val="20"/>
                <w:szCs w:val="20"/>
              </w:rPr>
            </w:pPr>
            <w:r>
              <w:rPr>
                <w:rFonts w:asciiTheme="minorHAnsi" w:hAnsiTheme="minorHAnsi"/>
                <w:b/>
                <w:sz w:val="20"/>
              </w:rPr>
              <w:t xml:space="preserve">Příprava projektu </w:t>
            </w:r>
          </w:p>
          <w:p w:rsidR="005C218F" w:rsidRPr="00815C13" w:rsidRDefault="005C218F" w:rsidP="007B372C">
            <w:pPr>
              <w:spacing w:after="60"/>
              <w:rPr>
                <w:rFonts w:asciiTheme="minorHAnsi" w:hAnsiTheme="minorHAnsi" w:cs="Open Sans"/>
                <w:bCs/>
                <w:i/>
                <w:sz w:val="20"/>
                <w:szCs w:val="20"/>
              </w:rPr>
            </w:pPr>
            <w:r>
              <w:rPr>
                <w:rFonts w:asciiTheme="minorHAnsi" w:hAnsiTheme="minorHAnsi"/>
                <w:i/>
                <w:color w:val="548DD4"/>
                <w:sz w:val="20"/>
              </w:rPr>
              <w:t>Je také možné vypracovat pracovní plán jen ke čtení bez možnosti úprav – předem vyplněné datum zahájení a ukončení a jednorázová částka</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MM/RRRR</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MM/RRRR</w:t>
            </w:r>
          </w:p>
        </w:tc>
        <w:tc>
          <w:tcPr>
            <w:tcW w:w="1706"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6A6CA2" w:rsidP="007B372C">
            <w:pPr>
              <w:spacing w:after="60"/>
              <w:rPr>
                <w:rFonts w:asciiTheme="minorHAnsi" w:hAnsiTheme="minorHAnsi"/>
                <w:sz w:val="20"/>
                <w:szCs w:val="20"/>
              </w:rPr>
            </w:pPr>
            <w:r>
              <w:rPr>
                <w:rFonts w:asciiTheme="minorHAnsi" w:hAnsiTheme="minorHAnsi"/>
                <w:i/>
                <w:sz w:val="20"/>
              </w:rPr>
              <w:t>20 000 EUR</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Zapojení partnerů</w:t>
            </w:r>
          </w:p>
        </w:tc>
      </w:tr>
      <w:tr w:rsidR="007914C0" w:rsidRPr="00815C13" w:rsidTr="003416AF">
        <w:tc>
          <w:tcPr>
            <w:tcW w:w="3249"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7B372C">
            <w:pPr>
              <w:spacing w:after="60"/>
              <w:rPr>
                <w:rFonts w:asciiTheme="minorHAnsi" w:hAnsiTheme="minorHAnsi"/>
                <w:i/>
                <w:sz w:val="20"/>
                <w:szCs w:val="20"/>
              </w:rPr>
            </w:pPr>
            <w:r>
              <w:rPr>
                <w:rFonts w:asciiTheme="minorHAnsi" w:hAnsiTheme="minorHAnsi"/>
                <w:sz w:val="20"/>
              </w:rPr>
              <w:t>Pracovní plán – Zodpovědný partner</w:t>
            </w:r>
          </w:p>
        </w:tc>
        <w:tc>
          <w:tcPr>
            <w:tcW w:w="5965"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68269D" w:rsidP="007B372C">
            <w:pPr>
              <w:spacing w:after="60"/>
              <w:rPr>
                <w:rFonts w:asciiTheme="minorHAnsi" w:hAnsiTheme="minorHAnsi"/>
                <w:sz w:val="20"/>
                <w:szCs w:val="20"/>
              </w:rPr>
            </w:pPr>
            <w:r>
              <w:rPr>
                <w:rFonts w:asciiTheme="minorHAnsi" w:hAnsiTheme="minorHAnsi"/>
                <w:i/>
                <w:sz w:val="20"/>
              </w:rPr>
              <w:t>Hlavní městský úřad</w:t>
            </w:r>
          </w:p>
        </w:tc>
      </w:tr>
      <w:tr w:rsidR="007914C0" w:rsidRPr="00815C1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Souhrn </w:t>
            </w:r>
          </w:p>
        </w:tc>
      </w:tr>
      <w:tr w:rsidR="007914C0" w:rsidRPr="006B79D3" w:rsidTr="003416AF">
        <w:tc>
          <w:tcPr>
            <w:tcW w:w="9214" w:type="dxa"/>
            <w:gridSpan w:val="6"/>
            <w:tcBorders>
              <w:top w:val="single" w:sz="4" w:space="0" w:color="000000"/>
              <w:left w:val="single" w:sz="4" w:space="0" w:color="000000"/>
              <w:bottom w:val="single" w:sz="4" w:space="0" w:color="000000"/>
              <w:right w:val="single" w:sz="4" w:space="0" w:color="000000"/>
            </w:tcBorders>
            <w:shd w:val="clear" w:color="auto" w:fill="FFFFFF"/>
          </w:tcPr>
          <w:p w:rsidR="000A63D4" w:rsidRPr="00815C13" w:rsidRDefault="00635EF5" w:rsidP="007B1A7A">
            <w:pPr>
              <w:spacing w:after="60"/>
              <w:rPr>
                <w:rFonts w:asciiTheme="minorHAnsi" w:hAnsiTheme="minorHAnsi"/>
              </w:rPr>
            </w:pPr>
            <w:r>
              <w:rPr>
                <w:rFonts w:asciiTheme="minorHAnsi" w:hAnsiTheme="minorHAnsi"/>
                <w:i/>
                <w:color w:val="548DD4"/>
                <w:sz w:val="20"/>
              </w:rPr>
              <w:t>Příprava a podání formuláře žádosti</w:t>
            </w:r>
          </w:p>
        </w:tc>
      </w:tr>
    </w:tbl>
    <w:p w:rsidR="00381C4A" w:rsidRPr="00815C13" w:rsidRDefault="00381C4A" w:rsidP="00B17113">
      <w:pPr>
        <w:spacing w:after="0"/>
        <w:jc w:val="center"/>
        <w:rPr>
          <w:rFonts w:asciiTheme="minorHAnsi" w:hAnsiTheme="minorHAnsi" w:cs="Open Sans"/>
          <w:bCs/>
          <w:sz w:val="20"/>
          <w:szCs w:val="20"/>
        </w:rPr>
      </w:pPr>
    </w:p>
    <w:tbl>
      <w:tblPr>
        <w:tblW w:w="9271" w:type="dxa"/>
        <w:tblInd w:w="51" w:type="dxa"/>
        <w:tblCellMar>
          <w:top w:w="57" w:type="dxa"/>
        </w:tblCellMar>
        <w:tblLook w:val="0000" w:firstRow="0" w:lastRow="0" w:firstColumn="0" w:lastColumn="0" w:noHBand="0" w:noVBand="0"/>
      </w:tblPr>
      <w:tblGrid>
        <w:gridCol w:w="935"/>
        <w:gridCol w:w="1951"/>
        <w:gridCol w:w="1499"/>
        <w:gridCol w:w="1273"/>
        <w:gridCol w:w="1032"/>
        <w:gridCol w:w="102"/>
        <w:gridCol w:w="142"/>
        <w:gridCol w:w="990"/>
        <w:gridCol w:w="155"/>
        <w:gridCol w:w="1192"/>
      </w:tblGrid>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pageBreakBefore/>
              <w:spacing w:after="60"/>
              <w:rPr>
                <w:rFonts w:asciiTheme="minorHAnsi" w:hAnsiTheme="minorHAnsi" w:cs="Open Sans"/>
                <w:b/>
                <w:bCs/>
                <w:sz w:val="20"/>
                <w:szCs w:val="20"/>
              </w:rPr>
            </w:pPr>
            <w:r>
              <w:rPr>
                <w:rFonts w:asciiTheme="minorHAnsi" w:hAnsiTheme="minorHAnsi"/>
                <w:b/>
                <w:sz w:val="20"/>
              </w:rPr>
              <w:lastRenderedPageBreak/>
              <w:t>Pracovní plán – Číslo</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Pracovní plán – Název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Pracovní plán – Měsíc zahájení</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Pracovní plán – Měsíc ukončení</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Pracovní plán – Rozpočet</w:t>
            </w:r>
          </w:p>
        </w:tc>
      </w:tr>
      <w:tr w:rsidR="007A5D85" w:rsidRPr="00815C13" w:rsidTr="008A5F7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68269D">
            <w:pPr>
              <w:spacing w:after="60"/>
              <w:jc w:val="center"/>
              <w:rPr>
                <w:rFonts w:asciiTheme="minorHAnsi" w:hAnsiTheme="minorHAnsi" w:cs="Open Sans"/>
                <w:b/>
                <w:bCs/>
                <w:sz w:val="20"/>
                <w:szCs w:val="20"/>
              </w:rPr>
            </w:pPr>
            <w:r>
              <w:rPr>
                <w:rFonts w:asciiTheme="minorHAnsi" w:hAnsiTheme="minorHAnsi"/>
                <w:b/>
                <w:sz w:val="20"/>
              </w:rPr>
              <w:t>2</w:t>
            </w:r>
          </w:p>
        </w:tc>
        <w:tc>
          <w:tcPr>
            <w:tcW w:w="3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rPr>
                <w:rFonts w:asciiTheme="minorHAnsi" w:hAnsiTheme="minorHAnsi"/>
                <w:i/>
                <w:sz w:val="20"/>
                <w:szCs w:val="20"/>
              </w:rPr>
            </w:pPr>
            <w:r>
              <w:rPr>
                <w:rFonts w:asciiTheme="minorHAnsi" w:hAnsiTheme="minorHAnsi"/>
                <w:b/>
                <w:sz w:val="20"/>
              </w:rPr>
              <w:t>Projektový management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Automatický podle aktivit</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Automatický podle aktivit</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Automatický</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Zapojení partnerů</w:t>
            </w: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cs="Open Sans"/>
                <w:bCs/>
                <w:sz w:val="20"/>
                <w:szCs w:val="20"/>
              </w:rPr>
            </w:pPr>
            <w:r>
              <w:rPr>
                <w:rFonts w:asciiTheme="minorHAnsi" w:hAnsiTheme="minorHAnsi"/>
                <w:sz w:val="20"/>
              </w:rPr>
              <w:t>Pracovní plán – Zodpovědný partner</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A43477">
        <w:tc>
          <w:tcPr>
            <w:tcW w:w="2892"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Další zapojení partneři</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i/>
                <w:sz w:val="20"/>
                <w:szCs w:val="20"/>
              </w:rPr>
            </w:pP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1371B9">
            <w:pPr>
              <w:spacing w:after="60"/>
              <w:rPr>
                <w:rFonts w:asciiTheme="minorHAnsi" w:hAnsiTheme="minorHAnsi"/>
                <w:sz w:val="20"/>
                <w:szCs w:val="20"/>
              </w:rPr>
            </w:pPr>
            <w:r>
              <w:rPr>
                <w:rFonts w:asciiTheme="minorHAnsi" w:hAnsiTheme="minorHAnsi"/>
                <w:b/>
                <w:sz w:val="20"/>
              </w:rPr>
              <w:t>Souhrn</w:t>
            </w:r>
            <w:r>
              <w:rPr>
                <w:rFonts w:asciiTheme="minorHAnsi" w:hAnsiTheme="minorHAnsi"/>
                <w:b/>
                <w:color w:val="548DD4"/>
                <w:sz w:val="20"/>
              </w:rPr>
              <w:t xml:space="preserve"> </w:t>
            </w:r>
          </w:p>
        </w:tc>
      </w:tr>
      <w:tr w:rsidR="007A5D85" w:rsidRPr="006B79D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auto"/>
          </w:tcPr>
          <w:p w:rsidR="0068269D" w:rsidRPr="00815C13" w:rsidRDefault="001371B9" w:rsidP="0068269D">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[1500 znaků] </w:t>
            </w:r>
            <w:r>
              <w:rPr>
                <w:rFonts w:asciiTheme="minorHAnsi" w:hAnsiTheme="minorHAnsi"/>
                <w:i/>
                <w:color w:val="548DD4"/>
                <w:sz w:val="20"/>
              </w:rPr>
              <w:t>Popište, jak bude v rámci projektu zajištěn management na strategické a operativní úrovni. Zejména uveďte následující údaje:</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struktura, zodpovědnost a postupy pro každodenní management a koordinaci (včetně toho, zda se předpokládá svěření managementu externímu subjektu)</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komunikace v rámci partnerství (řídicí skupina)</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postupy vykazování a vyhodnocování</w:t>
            </w:r>
          </w:p>
          <w:p w:rsidR="0068269D"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management rizika a kvality</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Kapitalizace</w:t>
            </w:r>
          </w:p>
          <w:p w:rsidR="00C81E44" w:rsidRDefault="00C81E44"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Jedna z aktivit musí být výlučně věnována aktivitám kapitalizace (průběžné získávání znalostí a poznatků). Sem patří zapojení odborníků UIA v průběhu provádění projektu.  </w:t>
            </w:r>
          </w:p>
          <w:p w:rsidR="00C81E44" w:rsidRPr="00C81E44" w:rsidRDefault="00A7610C" w:rsidP="006A6CA2">
            <w:pPr>
              <w:pStyle w:val="CommentText1"/>
              <w:spacing w:after="0"/>
              <w:jc w:val="both"/>
              <w:rPr>
                <w:rFonts w:asciiTheme="minorHAnsi" w:eastAsia="Times New Roman" w:hAnsiTheme="minorHAnsi" w:cs="Open Sans"/>
                <w:i/>
                <w:color w:val="548DD4"/>
              </w:rPr>
            </w:pPr>
            <w:r>
              <w:rPr>
                <w:rFonts w:asciiTheme="minorHAnsi" w:hAnsiTheme="minorHAnsi"/>
                <w:i/>
                <w:color w:val="548DD4"/>
              </w:rPr>
              <w:t>Každému projektu bude na základě analýzy potřeb přiděleno až 30 dnů práce odborníků. Náklady na odbornou práci (včetně výdajů na cesty a ubytování) uhradí iniciativa UIA přímo. Žadatelé zde předloží hlavní body, u kterých potřebují služby odborníků UIA. Z těchto údajů bude vycházet diskuse se stálým sekretariátem po schválení projektu.</w:t>
            </w:r>
          </w:p>
        </w:tc>
      </w:tr>
      <w:tr w:rsidR="007A5D85" w:rsidRPr="00815C13" w:rsidTr="003416AF">
        <w:tc>
          <w:tcPr>
            <w:tcW w:w="9271" w:type="dxa"/>
            <w:gridSpan w:val="10"/>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Aktivity a plnění</w:t>
            </w:r>
          </w:p>
        </w:tc>
      </w:tr>
      <w:tr w:rsidR="007A5D85" w:rsidRPr="00144F5B" w:rsidTr="008A5F7C">
        <w:tc>
          <w:tcPr>
            <w:tcW w:w="882"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t>Aktivita 1.1</w:t>
            </w:r>
          </w:p>
        </w:tc>
        <w:tc>
          <w:tcPr>
            <w:tcW w:w="5979" w:type="dxa"/>
            <w:gridSpan w:val="5"/>
            <w:tcBorders>
              <w:top w:val="single" w:sz="4" w:space="0" w:color="000000"/>
              <w:left w:val="single" w:sz="4" w:space="0" w:color="000000"/>
              <w:bottom w:val="single" w:sz="4" w:space="0" w:color="000000"/>
              <w:right w:val="single" w:sz="4" w:space="0" w:color="000000"/>
            </w:tcBorders>
            <w:shd w:val="clear" w:color="auto" w:fill="FFFFFF"/>
          </w:tcPr>
          <w:p w:rsidR="00AB4799" w:rsidRDefault="00AB4799" w:rsidP="0068269D">
            <w:pPr>
              <w:spacing w:after="0"/>
              <w:rPr>
                <w:rFonts w:asciiTheme="minorHAnsi" w:hAnsiTheme="minorHAnsi" w:cs="Open Sans"/>
                <w:bCs/>
                <w:sz w:val="20"/>
                <w:szCs w:val="20"/>
              </w:rPr>
            </w:pPr>
            <w:r>
              <w:rPr>
                <w:rFonts w:asciiTheme="minorHAnsi" w:hAnsiTheme="minorHAnsi"/>
                <w:sz w:val="20"/>
              </w:rPr>
              <w:t>Název aktivity:</w:t>
            </w:r>
          </w:p>
          <w:p w:rsidR="006642CF" w:rsidRPr="006642CF" w:rsidRDefault="00EC2260"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Aktivita je konkrétní provedený úkon, ke kterému byly využity zdroje. Jedná se o součást pracovního balíčku. </w:t>
            </w:r>
          </w:p>
          <w:p w:rsidR="0068269D" w:rsidRPr="007B1A7A" w:rsidRDefault="001371B9" w:rsidP="006642C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Uveďte různé druhy aktivit v rámci pracovního balíčku. Na jeden pracovní balíček lze uvést nejvýše pět aktivit. Obvyklé aktivity pro tento pracovní balíček jsou například tyto:</w:t>
            </w:r>
          </w:p>
          <w:p w:rsidR="0068269D" w:rsidRPr="007B1A7A" w:rsidRDefault="0068269D"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Interní komunikace v rámci partnerství</w:t>
            </w:r>
          </w:p>
          <w:p w:rsidR="0068269D" w:rsidRPr="007B1A7A" w:rsidRDefault="001371B9"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Kontrola projektu (stanovisko auditu)</w:t>
            </w:r>
          </w:p>
          <w:p w:rsidR="007A5D85" w:rsidRPr="006A6CA2" w:rsidRDefault="0068269D" w:rsidP="006A6CA2">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Koordinace partnerství</w:t>
            </w:r>
          </w:p>
        </w:tc>
        <w:tc>
          <w:tcPr>
            <w:tcW w:w="1292" w:type="dxa"/>
            <w:gridSpan w:val="3"/>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Měsíc zahájení</w:t>
            </w:r>
          </w:p>
          <w:p w:rsidR="007A5D85" w:rsidRPr="00815C13" w:rsidRDefault="007A5D85" w:rsidP="0068269D">
            <w:pPr>
              <w:spacing w:after="0"/>
              <w:rPr>
                <w:rFonts w:asciiTheme="minorHAnsi" w:hAnsiTheme="minorHAnsi"/>
                <w:sz w:val="20"/>
                <w:szCs w:val="20"/>
              </w:rPr>
            </w:pPr>
            <w:r>
              <w:rPr>
                <w:rFonts w:asciiTheme="minorHAnsi" w:hAnsiTheme="minorHAnsi"/>
                <w:i/>
                <w:sz w:val="20"/>
              </w:rPr>
              <w:t>(MM/RRRR)</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Měsíc ukončení</w:t>
            </w:r>
          </w:p>
          <w:p w:rsidR="007A5D85" w:rsidRPr="00815C13" w:rsidRDefault="007A5D85" w:rsidP="0068269D">
            <w:pPr>
              <w:spacing w:after="0"/>
              <w:rPr>
                <w:rFonts w:asciiTheme="minorHAnsi" w:hAnsiTheme="minorHAnsi"/>
                <w:sz w:val="20"/>
                <w:szCs w:val="20"/>
              </w:rPr>
            </w:pPr>
            <w:r>
              <w:rPr>
                <w:rFonts w:asciiTheme="minorHAnsi" w:hAnsiTheme="minorHAnsi"/>
                <w:i/>
                <w:sz w:val="20"/>
              </w:rPr>
              <w:t>(MM/RRRR)</w:t>
            </w:r>
          </w:p>
        </w:tc>
      </w:tr>
      <w:tr w:rsidR="007A5D85" w:rsidRPr="00144F5B" w:rsidTr="007424C0">
        <w:tc>
          <w:tcPr>
            <w:tcW w:w="882"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A5D85" w:rsidRPr="00A7610C" w:rsidRDefault="007A5D85" w:rsidP="00E16884">
            <w:pPr>
              <w:pStyle w:val="CommentText1"/>
              <w:spacing w:after="0"/>
              <w:rPr>
                <w:rFonts w:asciiTheme="minorHAnsi" w:hAnsiTheme="minorHAnsi"/>
                <w:color w:val="548DD4"/>
              </w:rPr>
            </w:pPr>
            <w:r>
              <w:rPr>
                <w:rFonts w:asciiTheme="minorHAnsi" w:hAnsiTheme="minorHAnsi"/>
              </w:rPr>
              <w:t xml:space="preserve">Popis aktivity </w:t>
            </w:r>
            <w:r>
              <w:rPr>
                <w:rFonts w:asciiTheme="minorHAnsi" w:hAnsiTheme="minorHAnsi"/>
                <w:b/>
                <w:color w:val="548DD4"/>
              </w:rPr>
              <w:t>[500 znaků]</w:t>
            </w:r>
          </w:p>
        </w:tc>
      </w:tr>
      <w:tr w:rsidR="007A5D85" w:rsidRPr="006642CF"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1.1.1</w:t>
            </w:r>
          </w:p>
        </w:tc>
        <w:tc>
          <w:tcPr>
            <w:tcW w:w="5979" w:type="dxa"/>
            <w:gridSpan w:val="5"/>
            <w:tcBorders>
              <w:top w:val="single" w:sz="4" w:space="0" w:color="000000"/>
              <w:left w:val="single" w:sz="4" w:space="0" w:color="000000"/>
              <w:bottom w:val="single" w:sz="8" w:space="0" w:color="000000"/>
              <w:right w:val="single" w:sz="4" w:space="0" w:color="000000"/>
            </w:tcBorders>
            <w:shd w:val="clear" w:color="auto" w:fill="auto"/>
          </w:tcPr>
          <w:p w:rsidR="006642CF" w:rsidRPr="00815C13" w:rsidRDefault="006642CF" w:rsidP="006642CF">
            <w:pPr>
              <w:spacing w:after="0"/>
              <w:rPr>
                <w:rFonts w:asciiTheme="minorHAnsi" w:hAnsiTheme="minorHAnsi" w:cs="Open Sans"/>
                <w:bCs/>
                <w:sz w:val="20"/>
                <w:szCs w:val="20"/>
              </w:rPr>
            </w:pPr>
            <w:r>
              <w:rPr>
                <w:rFonts w:asciiTheme="minorHAnsi" w:hAnsiTheme="minorHAnsi"/>
                <w:sz w:val="20"/>
              </w:rPr>
              <w:t>Plnění</w:t>
            </w:r>
          </w:p>
          <w:p w:rsidR="006642CF" w:rsidRPr="00C81E44" w:rsidRDefault="006642CF" w:rsidP="00C81E44">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Plnění je hmotný nebo nehmotný předmět vyhotovený jako vedlejší produkt projektu, který přispívá k rozvoji výstupu projektu. </w:t>
            </w:r>
          </w:p>
        </w:tc>
        <w:tc>
          <w:tcPr>
            <w:tcW w:w="1292"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Cílová hodnota</w:t>
            </w:r>
          </w:p>
        </w:tc>
        <w:tc>
          <w:tcPr>
            <w:tcW w:w="1118" w:type="dxa"/>
            <w:tcBorders>
              <w:top w:val="single" w:sz="4" w:space="0" w:color="000000"/>
              <w:left w:val="single" w:sz="4" w:space="0" w:color="000000"/>
              <w:bottom w:val="single" w:sz="8" w:space="0" w:color="000000"/>
              <w:right w:val="single" w:sz="4" w:space="0" w:color="000000"/>
            </w:tcBorders>
            <w:shd w:val="clear" w:color="auto" w:fill="FFFFFF"/>
          </w:tcPr>
          <w:p w:rsidR="007A5D85" w:rsidRPr="006642CF" w:rsidRDefault="007A5D85" w:rsidP="0068269D">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7A5D85" w:rsidRPr="006642CF" w:rsidTr="008A5F7C">
        <w:tc>
          <w:tcPr>
            <w:tcW w:w="882"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sz w:val="20"/>
              </w:rPr>
              <w:t>Číslo aktivity</w:t>
            </w:r>
          </w:p>
        </w:tc>
        <w:tc>
          <w:tcPr>
            <w:tcW w:w="5979" w:type="dxa"/>
            <w:gridSpan w:val="5"/>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Název aktivity: </w:t>
            </w:r>
            <w:r>
              <w:rPr>
                <w:rFonts w:asciiTheme="minorHAnsi" w:hAnsiTheme="minorHAnsi"/>
                <w:i/>
                <w:color w:val="548DD4"/>
                <w:sz w:val="20"/>
              </w:rPr>
              <w:t>Kapitalizace</w:t>
            </w:r>
          </w:p>
        </w:tc>
        <w:tc>
          <w:tcPr>
            <w:tcW w:w="1292" w:type="dxa"/>
            <w:gridSpan w:val="3"/>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Měsíc zahájení</w:t>
            </w:r>
          </w:p>
          <w:p w:rsidR="007A5D85" w:rsidRPr="00815C13" w:rsidRDefault="007A5D85" w:rsidP="0068269D">
            <w:pPr>
              <w:spacing w:after="0"/>
              <w:rPr>
                <w:rFonts w:asciiTheme="minorHAnsi" w:hAnsiTheme="minorHAnsi" w:cs="Open Sans"/>
                <w:bCs/>
                <w:sz w:val="20"/>
                <w:szCs w:val="20"/>
              </w:rPr>
            </w:pPr>
            <w:r>
              <w:rPr>
                <w:rFonts w:asciiTheme="minorHAnsi" w:hAnsiTheme="minorHAnsi"/>
                <w:i/>
                <w:sz w:val="20"/>
              </w:rPr>
              <w:t>(MM/RRRR)</w:t>
            </w:r>
          </w:p>
        </w:tc>
        <w:tc>
          <w:tcPr>
            <w:tcW w:w="1118" w:type="dxa"/>
            <w:tcBorders>
              <w:top w:val="single" w:sz="8"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0"/>
              <w:rPr>
                <w:rFonts w:asciiTheme="minorHAnsi" w:hAnsiTheme="minorHAnsi"/>
                <w:i/>
                <w:sz w:val="20"/>
                <w:szCs w:val="20"/>
              </w:rPr>
            </w:pPr>
            <w:r>
              <w:rPr>
                <w:rFonts w:asciiTheme="minorHAnsi" w:hAnsiTheme="minorHAnsi"/>
                <w:sz w:val="20"/>
              </w:rPr>
              <w:t>Měsíc ukončení</w:t>
            </w:r>
          </w:p>
          <w:p w:rsidR="007A5D85" w:rsidRPr="006642CF" w:rsidRDefault="007A5D85" w:rsidP="0068269D">
            <w:pPr>
              <w:spacing w:after="0"/>
              <w:rPr>
                <w:rFonts w:asciiTheme="minorHAnsi" w:hAnsiTheme="minorHAnsi"/>
                <w:sz w:val="20"/>
                <w:szCs w:val="20"/>
              </w:rPr>
            </w:pPr>
            <w:r>
              <w:rPr>
                <w:rFonts w:asciiTheme="minorHAnsi" w:hAnsiTheme="minorHAnsi"/>
                <w:i/>
                <w:sz w:val="20"/>
              </w:rPr>
              <w:t>(MM/RRRR)</w:t>
            </w:r>
          </w:p>
        </w:tc>
      </w:tr>
      <w:tr w:rsidR="007A5D85" w:rsidRPr="006B79D3" w:rsidTr="007424C0">
        <w:tc>
          <w:tcPr>
            <w:tcW w:w="882"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A5D85" w:rsidRPr="006642CF" w:rsidRDefault="007A5D85" w:rsidP="0068269D">
            <w:pPr>
              <w:rPr>
                <w:rFonts w:asciiTheme="minorHAnsi" w:hAnsiTheme="minorHAnsi"/>
                <w:sz w:val="20"/>
                <w:szCs w:val="20"/>
              </w:rPr>
            </w:pPr>
          </w:p>
        </w:tc>
        <w:tc>
          <w:tcPr>
            <w:tcW w:w="8389" w:type="dxa"/>
            <w:gridSpan w:val="9"/>
            <w:tcBorders>
              <w:top w:val="single" w:sz="4" w:space="0" w:color="000000"/>
              <w:left w:val="single" w:sz="4" w:space="0" w:color="000000"/>
              <w:bottom w:val="single" w:sz="4" w:space="0" w:color="000000"/>
              <w:right w:val="single" w:sz="4" w:space="0" w:color="000000"/>
            </w:tcBorders>
            <w:shd w:val="clear" w:color="auto" w:fill="FFFFFF"/>
          </w:tcPr>
          <w:p w:rsidR="007424C0" w:rsidRPr="007B1A7A" w:rsidRDefault="007A5D85" w:rsidP="007B1A7A">
            <w:pPr>
              <w:spacing w:after="60"/>
              <w:rPr>
                <w:rFonts w:asciiTheme="minorHAnsi" w:eastAsia="Times New Roman" w:hAnsiTheme="minorHAnsi" w:cs="Open Sans"/>
                <w:i/>
                <w:color w:val="548DD4"/>
                <w:sz w:val="20"/>
                <w:szCs w:val="20"/>
              </w:rPr>
            </w:pPr>
            <w:r>
              <w:rPr>
                <w:rFonts w:asciiTheme="minorHAnsi" w:hAnsiTheme="minorHAnsi"/>
              </w:rPr>
              <w:t xml:space="preserve">Popis aktivity (předem vyplněno) </w:t>
            </w:r>
            <w:r>
              <w:rPr>
                <w:rFonts w:asciiTheme="minorHAnsi" w:hAnsiTheme="minorHAnsi"/>
                <w:i/>
                <w:color w:val="548DD4"/>
                <w:sz w:val="20"/>
              </w:rPr>
              <w:t>1) Zapojení odborníků UIA za těmito účely:</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Asistence a poradenství ve věci akce, zejména s ohledem na inovativní obsah.</w:t>
            </w:r>
          </w:p>
          <w:p w:rsidR="007B1A7A" w:rsidRPr="007B1A7A"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Asistence při vypracovávání dokumentace a výstupů, které zachytí a budou šířit nabyté poznatky, doporučené postupy atd. širšímu evropskému publiku.</w:t>
            </w:r>
          </w:p>
          <w:p w:rsidR="00C81E44" w:rsidRPr="00C81E44" w:rsidRDefault="007B1A7A" w:rsidP="00C81E44">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Podpora při zajišťování správného nasměrování akce v souladu se schváleným návrhem.</w:t>
            </w:r>
          </w:p>
          <w:p w:rsidR="007B1A7A" w:rsidRPr="007B1A7A" w:rsidRDefault="007B1A7A" w:rsidP="007B1A7A">
            <w:pPr>
              <w:spacing w:after="60"/>
              <w:rPr>
                <w:rFonts w:asciiTheme="minorHAnsi" w:eastAsia="Times New Roman" w:hAnsiTheme="minorHAnsi" w:cs="Open Sans"/>
                <w:i/>
                <w:color w:val="548DD4"/>
                <w:sz w:val="20"/>
                <w:szCs w:val="20"/>
              </w:rPr>
            </w:pPr>
            <w:r>
              <w:rPr>
                <w:rFonts w:asciiTheme="minorHAnsi" w:hAnsiTheme="minorHAnsi"/>
                <w:i/>
                <w:color w:val="548DD4"/>
                <w:sz w:val="20"/>
              </w:rPr>
              <w:t>2) Účast na aktivitách Sítě městského rozvoje.</w:t>
            </w:r>
          </w:p>
          <w:p w:rsidR="007B1A7A" w:rsidRPr="00815C13" w:rsidRDefault="007B1A7A" w:rsidP="007B1A7A">
            <w:pPr>
              <w:spacing w:after="60"/>
              <w:rPr>
                <w:rFonts w:asciiTheme="minorHAnsi" w:hAnsiTheme="minorHAnsi"/>
              </w:rPr>
            </w:pPr>
            <w:r>
              <w:rPr>
                <w:rFonts w:asciiTheme="minorHAnsi" w:hAnsiTheme="minorHAnsi"/>
                <w:i/>
                <w:color w:val="548DD4"/>
                <w:sz w:val="20"/>
              </w:rPr>
              <w:t>3) Účast na národních či mezinárodních konferencích za účelem průběžného sdílení nabytých poznatků a doporučených postupů.</w:t>
            </w:r>
          </w:p>
        </w:tc>
      </w:tr>
      <w:tr w:rsidR="007A5D85" w:rsidRPr="00815C13" w:rsidTr="008A5F7C">
        <w:tc>
          <w:tcPr>
            <w:tcW w:w="882" w:type="dxa"/>
            <w:tcBorders>
              <w:top w:val="single" w:sz="4" w:space="0" w:color="000000"/>
              <w:left w:val="single" w:sz="4" w:space="0" w:color="000000"/>
              <w:bottom w:val="single" w:sz="8" w:space="0" w:color="000000"/>
              <w:right w:val="single" w:sz="4" w:space="0" w:color="000000"/>
            </w:tcBorders>
            <w:shd w:val="clear" w:color="auto" w:fill="auto"/>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Číslo plnění</w:t>
            </w:r>
          </w:p>
        </w:tc>
        <w:tc>
          <w:tcPr>
            <w:tcW w:w="5877" w:type="dxa"/>
            <w:gridSpan w:val="4"/>
            <w:tcBorders>
              <w:top w:val="single" w:sz="4" w:space="0" w:color="000000"/>
              <w:left w:val="single" w:sz="4" w:space="0" w:color="000000"/>
              <w:bottom w:val="single" w:sz="8" w:space="0" w:color="000000"/>
              <w:right w:val="single" w:sz="4" w:space="0" w:color="000000"/>
            </w:tcBorders>
            <w:shd w:val="clear" w:color="auto" w:fill="auto"/>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Plnění</w:t>
            </w:r>
          </w:p>
          <w:p w:rsidR="003416AF" w:rsidRDefault="007B1A7A" w:rsidP="007B1A7A">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Tematická plnění poskytovaná průběžně odborníky UIA. </w:t>
            </w:r>
          </w:p>
          <w:p w:rsidR="007B1A7A" w:rsidRPr="0067110E" w:rsidRDefault="00B23535" w:rsidP="0067110E">
            <w:pPr>
              <w:pStyle w:val="ListParagraph"/>
              <w:numPr>
                <w:ilvl w:val="0"/>
                <w:numId w:val="32"/>
              </w:numPr>
              <w:spacing w:after="60"/>
              <w:rPr>
                <w:rFonts w:asciiTheme="minorHAnsi" w:eastAsia="Times New Roman" w:hAnsiTheme="minorHAnsi" w:cs="Open Sans"/>
                <w:i/>
                <w:color w:val="548DD4"/>
                <w:sz w:val="20"/>
                <w:szCs w:val="20"/>
              </w:rPr>
            </w:pPr>
            <w:r>
              <w:rPr>
                <w:rFonts w:asciiTheme="minorHAnsi" w:hAnsiTheme="minorHAnsi"/>
                <w:i/>
                <w:color w:val="548DD4"/>
                <w:sz w:val="20"/>
              </w:rPr>
              <w:t>Další plnění související s aktivitami kapitalizace.</w:t>
            </w:r>
          </w:p>
        </w:tc>
        <w:tc>
          <w:tcPr>
            <w:tcW w:w="1236" w:type="dxa"/>
            <w:gridSpan w:val="3"/>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Cílová hodnota</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bl>
    <w:p w:rsidR="007424C0" w:rsidRPr="00815C13" w:rsidRDefault="007424C0">
      <w:pPr>
        <w:suppressAutoHyphens w:val="0"/>
        <w:spacing w:after="0" w:line="240" w:lineRule="auto"/>
        <w:rPr>
          <w:rFonts w:asciiTheme="minorHAnsi" w:hAnsiTheme="minorHAnsi" w:cs="Open Sans"/>
          <w:bCs/>
          <w:sz w:val="20"/>
          <w:szCs w:val="20"/>
        </w:rPr>
        <w:sectPr w:rsidR="007424C0" w:rsidRPr="00815C13" w:rsidSect="00EF21C9">
          <w:footerReference w:type="default" r:id="rId8"/>
          <w:pgSz w:w="11906" w:h="16838"/>
          <w:pgMar w:top="1417" w:right="1417" w:bottom="1417" w:left="1417" w:header="720" w:footer="708" w:gutter="0"/>
          <w:cols w:space="720"/>
          <w:docGrid w:linePitch="360" w:charSpace="-2049"/>
        </w:sectPr>
      </w:pPr>
    </w:p>
    <w:p w:rsidR="00ED0570" w:rsidRPr="00815C13" w:rsidRDefault="00ED0570">
      <w:pPr>
        <w:suppressAutoHyphens w:val="0"/>
        <w:spacing w:after="0" w:line="240" w:lineRule="auto"/>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7A5D85" w:rsidRPr="00815C13" w:rsidTr="005E0202">
        <w:tc>
          <w:tcPr>
            <w:tcW w:w="13779" w:type="dxa"/>
            <w:tcBorders>
              <w:top w:val="single" w:sz="4" w:space="0" w:color="000000"/>
              <w:left w:val="single" w:sz="4" w:space="0" w:color="000000"/>
              <w:bottom w:val="single" w:sz="4" w:space="0" w:color="000000"/>
              <w:right w:val="single" w:sz="4" w:space="0" w:color="000000"/>
            </w:tcBorders>
            <w:shd w:val="clear" w:color="auto" w:fill="D9DBEE"/>
          </w:tcPr>
          <w:p w:rsidR="007A5D85" w:rsidRPr="00815C13" w:rsidRDefault="007A5D85" w:rsidP="0068269D">
            <w:pPr>
              <w:spacing w:after="60"/>
              <w:rPr>
                <w:rFonts w:asciiTheme="minorHAnsi" w:hAnsiTheme="minorHAnsi"/>
                <w:sz w:val="20"/>
                <w:szCs w:val="20"/>
              </w:rPr>
            </w:pPr>
            <w:r>
              <w:rPr>
                <w:rFonts w:asciiTheme="minorHAnsi" w:hAnsiTheme="minorHAnsi"/>
                <w:b/>
                <w:sz w:val="20"/>
              </w:rPr>
              <w:t>Rozpočet pracovního balíčku</w:t>
            </w:r>
          </w:p>
        </w:tc>
      </w:tr>
    </w:tbl>
    <w:p w:rsidR="003914E1" w:rsidRDefault="003914E1" w:rsidP="007A5D85">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5E0202">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Rozpočtové položky</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Projektový partner n</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Celkem</w:t>
            </w:r>
          </w:p>
        </w:tc>
        <w:tc>
          <w:tcPr>
            <w:tcW w:w="4127" w:type="dxa"/>
            <w:tcBorders>
              <w:top w:val="single" w:sz="4" w:space="0" w:color="auto"/>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Komentáře</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Personál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znaků]</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Administrativa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znaků]</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Cesty a ubytování</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znaků]</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Externí konzultace a služby</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znaků]</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Vybavení</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znaků]</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Mezisoučet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Příjmy</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[250 znaků]</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Celkem</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w:t>
            </w:r>
          </w:p>
        </w:tc>
      </w:tr>
      <w:tr w:rsidR="005E0202" w:rsidRPr="005E0202" w:rsidTr="005E0202">
        <w:trPr>
          <w:trHeight w:val="300"/>
        </w:trPr>
        <w:tc>
          <w:tcPr>
            <w:tcW w:w="3503"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5E0202">
            <w:pPr>
              <w:suppressAutoHyphens w:val="0"/>
              <w:spacing w:after="0" w:line="240" w:lineRule="auto"/>
              <w:rPr>
                <w:rFonts w:ascii="Times New Roman" w:eastAsia="Times New Roman" w:hAnsi="Times New Roman"/>
                <w:sz w:val="20"/>
                <w:szCs w:val="20"/>
              </w:rPr>
            </w:pPr>
          </w:p>
        </w:tc>
      </w:tr>
      <w:tr w:rsidR="005E0202" w:rsidRPr="006B79D3" w:rsidTr="005E0202">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5E0202">
            <w:pPr>
              <w:suppressAutoHyphens w:val="0"/>
              <w:spacing w:after="0" w:line="240" w:lineRule="auto"/>
              <w:jc w:val="center"/>
              <w:rPr>
                <w:rFonts w:eastAsia="Times New Roman"/>
                <w:b/>
                <w:color w:val="000000"/>
              </w:rPr>
            </w:pPr>
            <w:r>
              <w:rPr>
                <w:b/>
                <w:color w:val="000000"/>
              </w:rPr>
              <w:t>Rozdělení rozpočtu iniciativy podle let</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Rok</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2016</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2017</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2018</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2019</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Rok</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 rozpočtu</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jc w:val="right"/>
              <w:rPr>
                <w:rFonts w:eastAsia="Times New Roman"/>
                <w:color w:val="000000"/>
              </w:rPr>
            </w:pPr>
            <w:r>
              <w:rPr>
                <w:color w:val="000000"/>
              </w:rPr>
              <w:t>100 %</w:t>
            </w:r>
          </w:p>
        </w:tc>
      </w:tr>
      <w:tr w:rsidR="005E0202" w:rsidRPr="005E0202" w:rsidTr="005E0202">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5E0202">
            <w:pPr>
              <w:suppressAutoHyphens w:val="0"/>
              <w:spacing w:after="0" w:line="240" w:lineRule="auto"/>
              <w:rPr>
                <w:rFonts w:eastAsia="Times New Roman"/>
                <w:color w:val="000000"/>
              </w:rPr>
            </w:pPr>
            <w:r>
              <w:rPr>
                <w:color w:val="000000"/>
              </w:rPr>
              <w:t>Částka</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5E0202">
            <w:pPr>
              <w:suppressAutoHyphens w:val="0"/>
              <w:spacing w:after="0" w:line="240" w:lineRule="auto"/>
              <w:jc w:val="right"/>
              <w:rPr>
                <w:rFonts w:eastAsia="Times New Roman"/>
                <w:color w:val="000000"/>
              </w:rPr>
            </w:pPr>
          </w:p>
        </w:tc>
      </w:tr>
    </w:tbl>
    <w:p w:rsidR="005E0202" w:rsidRPr="00815C13" w:rsidRDefault="005E0202" w:rsidP="007A5D85">
      <w:pPr>
        <w:spacing w:after="0"/>
        <w:rPr>
          <w:rFonts w:asciiTheme="minorHAnsi" w:hAnsiTheme="minorHAnsi" w:cs="Open Sans"/>
          <w:bCs/>
          <w:sz w:val="20"/>
          <w:szCs w:val="20"/>
        </w:rPr>
      </w:pPr>
    </w:p>
    <w:p w:rsidR="007A5D85" w:rsidRPr="00815C13" w:rsidRDefault="007A5D85" w:rsidP="007A5D85">
      <w:pPr>
        <w:spacing w:after="0"/>
        <w:rPr>
          <w:rFonts w:asciiTheme="minorHAnsi" w:hAnsiTheme="minorHAnsi" w:cs="Open Sans"/>
          <w:bCs/>
          <w:sz w:val="20"/>
          <w:szCs w:val="20"/>
        </w:rPr>
      </w:pPr>
    </w:p>
    <w:p w:rsidR="007D57A9" w:rsidRPr="00815C13" w:rsidRDefault="007D57A9" w:rsidP="007A5D85">
      <w:pPr>
        <w:spacing w:after="0"/>
        <w:rPr>
          <w:rFonts w:asciiTheme="minorHAnsi" w:hAnsiTheme="minorHAnsi" w:cs="Open Sans"/>
          <w:bCs/>
          <w:sz w:val="20"/>
          <w:szCs w:val="20"/>
        </w:rPr>
        <w:sectPr w:rsidR="007D57A9" w:rsidRPr="00815C13" w:rsidSect="007424C0">
          <w:pgSz w:w="16838" w:h="11906" w:orient="landscape"/>
          <w:pgMar w:top="1417" w:right="1417" w:bottom="1417" w:left="1417" w:header="720" w:footer="708" w:gutter="0"/>
          <w:cols w:space="720"/>
          <w:docGrid w:linePitch="360" w:charSpace="-2049"/>
        </w:sectPr>
      </w:pPr>
    </w:p>
    <w:tbl>
      <w:tblPr>
        <w:tblW w:w="9497" w:type="dxa"/>
        <w:tblInd w:w="-175" w:type="dxa"/>
        <w:tblLayout w:type="fixed"/>
        <w:tblCellMar>
          <w:top w:w="57" w:type="dxa"/>
        </w:tblCellMar>
        <w:tblLook w:val="0000" w:firstRow="0" w:lastRow="0" w:firstColumn="0" w:lastColumn="0" w:noHBand="0" w:noVBand="0"/>
      </w:tblPr>
      <w:tblGrid>
        <w:gridCol w:w="1182"/>
        <w:gridCol w:w="235"/>
        <w:gridCol w:w="1701"/>
        <w:gridCol w:w="1560"/>
        <w:gridCol w:w="1275"/>
        <w:gridCol w:w="1134"/>
        <w:gridCol w:w="142"/>
        <w:gridCol w:w="1134"/>
        <w:gridCol w:w="1134"/>
      </w:tblGrid>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lastRenderedPageBreak/>
              <w:t>Pracovní plán – Číslo</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Pracovní plán – Název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Pracovní plán – Měsíc zahájení</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A5D85" w:rsidRPr="00815C13" w:rsidRDefault="007A5D85" w:rsidP="0068269D">
            <w:pPr>
              <w:spacing w:after="60"/>
              <w:rPr>
                <w:rFonts w:asciiTheme="minorHAnsi" w:hAnsiTheme="minorHAnsi" w:cs="Open Sans"/>
                <w:b/>
                <w:bCs/>
                <w:sz w:val="20"/>
                <w:szCs w:val="20"/>
              </w:rPr>
            </w:pPr>
            <w:r>
              <w:rPr>
                <w:rFonts w:asciiTheme="minorHAnsi" w:hAnsiTheme="minorHAnsi"/>
                <w:b/>
                <w:sz w:val="20"/>
              </w:rPr>
              <w:t>Pracovní plán – Měsíc ukončení</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Pracovní plán – Rozpočet</w:t>
            </w:r>
          </w:p>
        </w:tc>
      </w:tr>
      <w:tr w:rsidR="007A5D85" w:rsidRPr="00815C13" w:rsidTr="006413CD">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8660C" w:rsidP="0078660C">
            <w:pPr>
              <w:spacing w:after="60"/>
              <w:rPr>
                <w:rFonts w:asciiTheme="minorHAnsi" w:hAnsiTheme="minorHAnsi" w:cs="Open Sans"/>
                <w:b/>
                <w:bCs/>
                <w:sz w:val="20"/>
                <w:szCs w:val="20"/>
              </w:rPr>
            </w:pPr>
            <w:r>
              <w:rPr>
                <w:rFonts w:asciiTheme="minorHAnsi" w:hAnsiTheme="minorHAnsi"/>
                <w:b/>
                <w:sz w:val="20"/>
              </w:rPr>
              <w:t>3</w:t>
            </w:r>
          </w:p>
        </w:tc>
        <w:tc>
          <w:tcPr>
            <w:tcW w:w="3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i/>
                <w:sz w:val="20"/>
                <w:szCs w:val="20"/>
              </w:rPr>
            </w:pPr>
            <w:r>
              <w:rPr>
                <w:rFonts w:asciiTheme="minorHAnsi" w:hAnsiTheme="minorHAnsi"/>
                <w:b/>
                <w:sz w:val="20"/>
              </w:rPr>
              <w:t>Komunikování</w:t>
            </w:r>
          </w:p>
          <w:p w:rsidR="007A5D85" w:rsidRPr="00815C13" w:rsidRDefault="007A5D85" w:rsidP="0068269D">
            <w:pPr>
              <w:pStyle w:val="ListParagraph"/>
              <w:spacing w:line="100" w:lineRule="atLeast"/>
              <w:ind w:left="0"/>
              <w:jc w:val="both"/>
              <w:rPr>
                <w:rFonts w:asciiTheme="minorHAnsi" w:hAnsiTheme="minorHAnsi" w:cs="Open Sans"/>
                <w: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Automatický podle aktivit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5D85" w:rsidRPr="00815C13" w:rsidRDefault="007A5D85" w:rsidP="0068269D">
            <w:pPr>
              <w:spacing w:after="60"/>
              <w:rPr>
                <w:rFonts w:asciiTheme="minorHAnsi" w:hAnsiTheme="minorHAnsi" w:cs="Open Sans"/>
                <w:bCs/>
                <w:i/>
                <w:sz w:val="20"/>
                <w:szCs w:val="20"/>
              </w:rPr>
            </w:pPr>
            <w:r>
              <w:rPr>
                <w:rFonts w:asciiTheme="minorHAnsi" w:hAnsiTheme="minorHAnsi"/>
                <w:i/>
                <w:sz w:val="20"/>
              </w:rPr>
              <w:t>Automatický podle aktivit</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A5D85" w:rsidRPr="00815C13" w:rsidRDefault="007A5D85" w:rsidP="0068269D">
            <w:pPr>
              <w:spacing w:after="60"/>
              <w:rPr>
                <w:rFonts w:asciiTheme="minorHAnsi" w:hAnsiTheme="minorHAnsi"/>
                <w:sz w:val="20"/>
                <w:szCs w:val="20"/>
              </w:rPr>
            </w:pPr>
            <w:r>
              <w:rPr>
                <w:rFonts w:asciiTheme="minorHAnsi" w:hAnsiTheme="minorHAnsi"/>
                <w:i/>
                <w:sz w:val="20"/>
              </w:rPr>
              <w:t>Automatický</w:t>
            </w: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sz w:val="20"/>
                <w:szCs w:val="20"/>
              </w:rPr>
            </w:pPr>
            <w:r>
              <w:rPr>
                <w:rFonts w:asciiTheme="minorHAnsi" w:hAnsiTheme="minorHAnsi"/>
                <w:b/>
                <w:sz w:val="20"/>
              </w:rPr>
              <w:t>Zapojení partnerů</w:t>
            </w: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7A5D85" w:rsidP="0068269D">
            <w:pPr>
              <w:spacing w:after="60"/>
              <w:rPr>
                <w:rFonts w:asciiTheme="minorHAnsi" w:hAnsiTheme="minorHAnsi"/>
                <w:i/>
                <w:sz w:val="20"/>
                <w:szCs w:val="20"/>
              </w:rPr>
            </w:pPr>
            <w:r>
              <w:rPr>
                <w:rFonts w:asciiTheme="minorHAnsi" w:hAnsiTheme="minorHAnsi"/>
                <w:sz w:val="20"/>
              </w:rPr>
              <w:t>Pracovní plán – Zodpovědný partner</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sz w:val="20"/>
                <w:szCs w:val="20"/>
              </w:rPr>
            </w:pPr>
          </w:p>
        </w:tc>
      </w:tr>
      <w:tr w:rsidR="007A5D85" w:rsidRPr="00815C13" w:rsidTr="006413CD">
        <w:tc>
          <w:tcPr>
            <w:tcW w:w="3118" w:type="dxa"/>
            <w:gridSpan w:val="3"/>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A3254F" w:rsidP="0068269D">
            <w:pPr>
              <w:spacing w:after="60"/>
              <w:rPr>
                <w:rFonts w:asciiTheme="minorHAnsi" w:hAnsiTheme="minorHAnsi"/>
                <w:i/>
                <w:sz w:val="20"/>
                <w:szCs w:val="20"/>
              </w:rPr>
            </w:pPr>
            <w:r>
              <w:rPr>
                <w:rFonts w:asciiTheme="minorHAnsi" w:hAnsiTheme="minorHAnsi"/>
                <w:sz w:val="20"/>
              </w:rPr>
              <w:t>Další zapojení partneři</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D85" w:rsidRPr="00815C13" w:rsidRDefault="007A5D85" w:rsidP="0068269D">
            <w:pPr>
              <w:spacing w:after="60"/>
              <w:rPr>
                <w:rFonts w:asciiTheme="minorHAnsi" w:hAnsiTheme="minorHAnsi" w:cs="Open Sans"/>
                <w:bCs/>
                <w:sz w:val="20"/>
                <w:szCs w:val="20"/>
              </w:rPr>
            </w:pPr>
          </w:p>
        </w:tc>
      </w:tr>
      <w:tr w:rsidR="007A5D85" w:rsidRPr="00815C1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Pr>
          <w:p w:rsidR="007A5D85" w:rsidRPr="00815C13" w:rsidRDefault="008B6920" w:rsidP="00074E59">
            <w:pPr>
              <w:spacing w:after="60"/>
              <w:rPr>
                <w:rFonts w:asciiTheme="minorHAnsi" w:hAnsiTheme="minorHAnsi"/>
                <w:sz w:val="20"/>
                <w:szCs w:val="20"/>
              </w:rPr>
            </w:pPr>
            <w:r>
              <w:rPr>
                <w:rFonts w:asciiTheme="minorHAnsi" w:hAnsiTheme="minorHAnsi"/>
                <w:b/>
                <w:sz w:val="20"/>
              </w:rPr>
              <w:t xml:space="preserve">Souhrn </w:t>
            </w:r>
          </w:p>
        </w:tc>
      </w:tr>
      <w:tr w:rsidR="007A5D85" w:rsidRPr="006B79D3" w:rsidTr="006413CD">
        <w:tc>
          <w:tcPr>
            <w:tcW w:w="9497" w:type="dxa"/>
            <w:gridSpan w:val="9"/>
            <w:tcBorders>
              <w:top w:val="single" w:sz="4" w:space="0" w:color="000000"/>
              <w:left w:val="single" w:sz="4" w:space="0" w:color="000000"/>
              <w:bottom w:val="single" w:sz="4" w:space="0" w:color="000000"/>
              <w:right w:val="single" w:sz="4" w:space="0" w:color="000000"/>
            </w:tcBorders>
            <w:shd w:val="clear" w:color="auto" w:fill="auto"/>
          </w:tcPr>
          <w:p w:rsidR="000E6BB8" w:rsidRPr="00815513" w:rsidRDefault="00074E59" w:rsidP="00074E59">
            <w:pPr>
              <w:tabs>
                <w:tab w:val="left" w:pos="3248"/>
              </w:tabs>
              <w:spacing w:after="60"/>
              <w:rPr>
                <w:rFonts w:asciiTheme="minorHAnsi" w:eastAsia="Times New Roman" w:hAnsiTheme="minorHAnsi" w:cs="Open Sans"/>
                <w:color w:val="548DD4"/>
                <w:sz w:val="20"/>
                <w:szCs w:val="20"/>
              </w:rPr>
            </w:pPr>
            <w:r>
              <w:rPr>
                <w:rFonts w:asciiTheme="minorHAnsi" w:hAnsiTheme="minorHAnsi"/>
                <w:b/>
                <w:color w:val="548DD4"/>
                <w:sz w:val="20"/>
              </w:rPr>
              <w:t>[1500 znaků]</w:t>
            </w:r>
            <w:r>
              <w:rPr>
                <w:rFonts w:asciiTheme="minorHAnsi" w:hAnsiTheme="minorHAnsi"/>
                <w:color w:val="548DD4"/>
                <w:sz w:val="20"/>
              </w:rPr>
              <w:t xml:space="preserve"> </w:t>
            </w:r>
            <w:r>
              <w:rPr>
                <w:rFonts w:asciiTheme="minorHAnsi" w:hAnsiTheme="minorHAnsi"/>
                <w:i/>
                <w:color w:val="548DD4"/>
                <w:sz w:val="20"/>
              </w:rPr>
              <w:t>Popište svou komunikační strategii a to, jak přispívá k dosahování cílů projektu. Uveďte jednoznačný popis komunikačních cílů pro každou z identifikovaných cílových skupin společně s relevantními komunikačními aktivitami.</w:t>
            </w:r>
          </w:p>
        </w:tc>
      </w:tr>
      <w:tr w:rsidR="000E6BB8" w:rsidRPr="006B79D3" w:rsidTr="006413CD">
        <w:tc>
          <w:tcPr>
            <w:tcW w:w="4678" w:type="dxa"/>
            <w:gridSpan w:val="4"/>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Komunikační cíl</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Čím může k dosažení cílů projektu přispět komunikace?</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E5DFEC"/>
          </w:tcPr>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Cílové skupiny</w:t>
            </w:r>
          </w:p>
          <w:p w:rsidR="000E6BB8" w:rsidRPr="00815C13" w:rsidRDefault="000E6BB8" w:rsidP="0068269D">
            <w:pPr>
              <w:spacing w:after="60"/>
              <w:rPr>
                <w:rFonts w:asciiTheme="minorHAnsi" w:hAnsiTheme="minorHAnsi" w:cs="Open Sans"/>
                <w:b/>
                <w:bCs/>
                <w:sz w:val="20"/>
                <w:szCs w:val="20"/>
              </w:rPr>
            </w:pPr>
            <w:r>
              <w:rPr>
                <w:rFonts w:asciiTheme="minorHAnsi" w:hAnsiTheme="minorHAnsi"/>
                <w:b/>
                <w:sz w:val="20"/>
              </w:rPr>
              <w:t>Čeho je třeba dosáhnout?</w:t>
            </w:r>
          </w:p>
        </w:tc>
      </w:tr>
      <w:tr w:rsidR="000E6BB8" w:rsidRPr="00815C13" w:rsidTr="006413CD">
        <w:trPr>
          <w:trHeight w:val="126"/>
        </w:trPr>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6BB8" w:rsidRPr="00815C13" w:rsidRDefault="000E6BB8" w:rsidP="00E06309">
            <w:pPr>
              <w:spacing w:after="0"/>
              <w:jc w:val="center"/>
              <w:rPr>
                <w:rFonts w:asciiTheme="minorHAnsi" w:hAnsiTheme="minorHAnsi" w:cs="Open Sans"/>
                <w:bCs/>
                <w:sz w:val="20"/>
                <w:szCs w:val="20"/>
              </w:rPr>
            </w:pPr>
            <w:r>
              <w:rPr>
                <w:rFonts w:asciiTheme="minorHAnsi" w:hAnsiTheme="minorHAnsi"/>
                <w:b/>
                <w:color w:val="548DD4"/>
                <w:sz w:val="20"/>
              </w:rPr>
              <w:t>[500 znaků]</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0E6BB8" w:rsidRPr="00815C13" w:rsidRDefault="00E06309" w:rsidP="0068269D">
            <w:pPr>
              <w:spacing w:after="0"/>
              <w:rPr>
                <w:rFonts w:asciiTheme="minorHAnsi" w:hAnsiTheme="minorHAnsi" w:cs="Open Sans"/>
                <w:sz w:val="20"/>
                <w:szCs w:val="20"/>
              </w:rPr>
            </w:pPr>
            <w:r>
              <w:rPr>
                <w:rFonts w:asciiTheme="minorHAnsi" w:hAnsiTheme="minorHAnsi"/>
                <w:b/>
                <w:color w:val="548DD4"/>
                <w:sz w:val="20"/>
              </w:rPr>
              <w:t>[500 znaků]</w:t>
            </w:r>
          </w:p>
        </w:tc>
      </w:tr>
      <w:tr w:rsidR="007A5D85" w:rsidRPr="00815C13" w:rsidTr="006413CD">
        <w:tblPrEx>
          <w:tblCellMar>
            <w:top w:w="0" w:type="dxa"/>
            <w:left w:w="10" w:type="dxa"/>
            <w:right w:w="10" w:type="dxa"/>
          </w:tblCellMar>
          <w:tblLook w:val="04A0" w:firstRow="1" w:lastRow="0" w:firstColumn="1" w:lastColumn="0" w:noHBand="0" w:noVBand="1"/>
        </w:tblPrEx>
        <w:tc>
          <w:tcPr>
            <w:tcW w:w="9497" w:type="dxa"/>
            <w:gridSpan w:val="9"/>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tcPr>
          <w:p w:rsidR="007A5D85" w:rsidRPr="00815C13" w:rsidRDefault="007A5D85" w:rsidP="003416AF">
            <w:pPr>
              <w:spacing w:after="60"/>
              <w:rPr>
                <w:rFonts w:asciiTheme="minorHAnsi" w:hAnsiTheme="minorHAnsi" w:cs="Open Sans"/>
                <w:sz w:val="20"/>
                <w:szCs w:val="20"/>
              </w:rPr>
            </w:pPr>
            <w:r>
              <w:rPr>
                <w:rFonts w:asciiTheme="minorHAnsi" w:hAnsiTheme="minorHAnsi"/>
                <w:b/>
                <w:sz w:val="20"/>
              </w:rPr>
              <w:t>Aktivity a plnění</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sz w:val="20"/>
                <w:szCs w:val="20"/>
              </w:rPr>
            </w:pPr>
            <w:r>
              <w:rPr>
                <w:rFonts w:asciiTheme="minorHAnsi" w:hAnsiTheme="minorHAnsi"/>
                <w:sz w:val="20"/>
              </w:rPr>
              <w:t>A 1.1 Úvodní aktivita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pStyle w:val="CommentText"/>
              <w:spacing w:after="0"/>
              <w:rPr>
                <w:rFonts w:asciiTheme="minorHAnsi" w:hAnsiTheme="minorHAnsi"/>
              </w:rPr>
            </w:pPr>
            <w:r>
              <w:rPr>
                <w:rFonts w:asciiTheme="minorHAnsi" w:hAnsiTheme="minorHAnsi"/>
              </w:rPr>
              <w:t>Popis aktivity a zúčastněných partnerů</w:t>
            </w:r>
          </w:p>
          <w:p w:rsidR="00ED0570" w:rsidRPr="00815513" w:rsidRDefault="007A5D85" w:rsidP="00E06309">
            <w:pPr>
              <w:spacing w:after="0"/>
              <w:rPr>
                <w:rFonts w:asciiTheme="minorHAnsi" w:hAnsiTheme="minorHAnsi"/>
                <w:b/>
                <w:sz w:val="20"/>
                <w:szCs w:val="20"/>
              </w:rPr>
            </w:pPr>
            <w:r>
              <w:rPr>
                <w:rFonts w:asciiTheme="minorHAnsi" w:hAnsiTheme="minorHAnsi"/>
                <w:b/>
                <w:color w:val="548DD4"/>
                <w:sz w:val="20"/>
              </w:rPr>
              <w:t>[500 znaků]</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Měsíc zahájení</w:t>
            </w:r>
          </w:p>
          <w:p w:rsidR="007A5D85" w:rsidRPr="00815C13" w:rsidRDefault="007A5D85" w:rsidP="0068269D">
            <w:pPr>
              <w:spacing w:after="0"/>
              <w:rPr>
                <w:rFonts w:asciiTheme="minorHAnsi" w:hAnsiTheme="minorHAnsi"/>
                <w:sz w:val="20"/>
                <w:szCs w:val="20"/>
              </w:rPr>
            </w:pPr>
            <w:r>
              <w:rPr>
                <w:rFonts w:asciiTheme="minorHAnsi" w:hAnsiTheme="minorHAnsi"/>
                <w:i/>
                <w:sz w:val="20"/>
              </w:rPr>
              <w:t>(MM/RRRR)</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Měsíc ukončení</w:t>
            </w:r>
          </w:p>
          <w:p w:rsidR="007A5D85" w:rsidRPr="00815C13" w:rsidRDefault="007A5D85" w:rsidP="0068269D">
            <w:pPr>
              <w:spacing w:after="0"/>
              <w:rPr>
                <w:rFonts w:asciiTheme="minorHAnsi" w:hAnsiTheme="minorHAnsi"/>
                <w:sz w:val="20"/>
                <w:szCs w:val="20"/>
              </w:rPr>
            </w:pPr>
            <w:r>
              <w:rPr>
                <w:rFonts w:asciiTheme="minorHAnsi" w:hAnsiTheme="minorHAnsi"/>
                <w:i/>
                <w:sz w:val="20"/>
              </w:rPr>
              <w:t>(MM/RRRR)</w:t>
            </w:r>
          </w:p>
        </w:tc>
      </w:tr>
      <w:tr w:rsidR="007A5D85" w:rsidRPr="00815C13" w:rsidTr="006413CD">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1.1.1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3416AF">
            <w:pPr>
              <w:spacing w:after="0"/>
              <w:rPr>
                <w:rFonts w:asciiTheme="minorHAnsi" w:hAnsiTheme="minorHAnsi"/>
                <w:sz w:val="20"/>
                <w:szCs w:val="20"/>
              </w:rPr>
            </w:pPr>
            <w:r>
              <w:rPr>
                <w:rFonts w:asciiTheme="minorHAnsi" w:hAnsiTheme="minorHAnsi"/>
                <w:sz w:val="20"/>
              </w:rPr>
              <w:t>Plnění</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Cílová hodnota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A.1.2 Publikace</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rPr>
                <w:rFonts w:asciiTheme="minorHAnsi" w:hAnsiTheme="minorHAnsi"/>
                <w:sz w:val="20"/>
              </w:rPr>
              <w:t>Popis aktivity a zúčastněných partnerů</w:t>
            </w:r>
          </w:p>
          <w:p w:rsidR="003416AF" w:rsidRPr="00815513" w:rsidRDefault="003416AF" w:rsidP="00E06309">
            <w:pPr>
              <w:spacing w:after="0"/>
              <w:rPr>
                <w:rFonts w:asciiTheme="minorHAnsi" w:hAnsiTheme="minorHAnsi"/>
                <w:b/>
                <w:sz w:val="20"/>
                <w:szCs w:val="20"/>
              </w:rPr>
            </w:pPr>
            <w:r>
              <w:rPr>
                <w:rFonts w:asciiTheme="minorHAnsi" w:hAnsiTheme="minorHAnsi"/>
                <w:b/>
                <w:color w:val="548DD4"/>
                <w:sz w:val="20"/>
              </w:rPr>
              <w:t>[500 znaků]</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Měsíc zahájení</w:t>
            </w:r>
          </w:p>
          <w:p w:rsidR="007A5D85" w:rsidRPr="00870E5E" w:rsidRDefault="007A5D85" w:rsidP="0068269D">
            <w:pPr>
              <w:spacing w:after="0"/>
              <w:rPr>
                <w:rFonts w:asciiTheme="minorHAnsi" w:hAnsiTheme="minorHAnsi"/>
                <w:sz w:val="20"/>
                <w:szCs w:val="20"/>
              </w:rPr>
            </w:pPr>
            <w:r>
              <w:rPr>
                <w:rFonts w:asciiTheme="minorHAnsi" w:hAnsiTheme="minorHAnsi"/>
                <w:i/>
                <w:sz w:val="20"/>
              </w:rPr>
              <w:t>(MM/RRRR)</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70E5E" w:rsidRDefault="007A5D85" w:rsidP="0068269D">
            <w:pPr>
              <w:spacing w:after="0"/>
              <w:rPr>
                <w:rFonts w:asciiTheme="minorHAnsi" w:hAnsiTheme="minorHAnsi"/>
                <w:sz w:val="20"/>
                <w:szCs w:val="20"/>
              </w:rPr>
            </w:pPr>
            <w:r>
              <w:rPr>
                <w:rFonts w:asciiTheme="minorHAnsi" w:hAnsiTheme="minorHAnsi"/>
                <w:sz w:val="20"/>
              </w:rPr>
              <w:t>Měsíc ukončení</w:t>
            </w:r>
          </w:p>
          <w:p w:rsidR="007A5D85" w:rsidRPr="00870E5E" w:rsidRDefault="007A5D85" w:rsidP="0068269D">
            <w:pPr>
              <w:spacing w:after="0"/>
              <w:rPr>
                <w:rFonts w:asciiTheme="minorHAnsi" w:hAnsiTheme="minorHAnsi"/>
                <w:sz w:val="20"/>
                <w:szCs w:val="20"/>
              </w:rPr>
            </w:pPr>
            <w:r>
              <w:rPr>
                <w:rFonts w:asciiTheme="minorHAnsi" w:hAnsiTheme="minorHAnsi"/>
                <w:i/>
                <w:sz w:val="20"/>
              </w:rPr>
              <w:t>(MM/RRRR)</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7A5D85" w:rsidRPr="00870E5E" w:rsidRDefault="007A5D85" w:rsidP="0068269D">
            <w:pPr>
              <w:spacing w:after="0"/>
              <w:jc w:val="center"/>
              <w:rPr>
                <w:rFonts w:asciiTheme="minorHAnsi" w:hAnsiTheme="minorHAnsi"/>
                <w:sz w:val="20"/>
                <w:szCs w:val="20"/>
              </w:rPr>
            </w:pPr>
            <w:r>
              <w:rPr>
                <w:rFonts w:asciiTheme="minorHAnsi" w:hAnsiTheme="minorHAnsi"/>
                <w:i/>
                <w:sz w:val="20"/>
              </w:rPr>
              <w:t>D 1.1.2</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Plnění</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Cílová hodnota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7A5D85" w:rsidRPr="00870E5E"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1.3 Digitální aktivita</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Popis aktivity a zúčastněných partnerů</w:t>
            </w:r>
          </w:p>
          <w:p w:rsidR="007A5D85" w:rsidRPr="00815513" w:rsidRDefault="00E06309" w:rsidP="0068269D">
            <w:pPr>
              <w:spacing w:after="0"/>
              <w:rPr>
                <w:rFonts w:asciiTheme="minorHAnsi" w:hAnsiTheme="minorHAnsi"/>
                <w:b/>
                <w:sz w:val="20"/>
                <w:szCs w:val="20"/>
              </w:rPr>
            </w:pPr>
            <w:r>
              <w:rPr>
                <w:rFonts w:asciiTheme="minorHAnsi" w:hAnsiTheme="minorHAnsi"/>
                <w:b/>
                <w:color w:val="548DD4"/>
                <w:sz w:val="20"/>
              </w:rPr>
              <w:t>[500 znaků]</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zahájení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 xml:space="preserve">Měsíc ukončení </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r w:rsidR="00C5071C" w:rsidRPr="00815C13" w:rsidTr="003B6436">
        <w:tblPrEx>
          <w:tblCellMar>
            <w:top w:w="0" w:type="dxa"/>
            <w:left w:w="10" w:type="dxa"/>
            <w:right w:w="10" w:type="dxa"/>
          </w:tblCellMar>
          <w:tblLook w:val="04A0" w:firstRow="1" w:lastRow="0" w:firstColumn="1" w:lastColumn="0" w:noHBand="0" w:noVBand="1"/>
        </w:tblPrEx>
        <w:tc>
          <w:tcPr>
            <w:tcW w:w="1417"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C5071C" w:rsidRPr="00870E5E" w:rsidRDefault="00C5071C" w:rsidP="00C5071C">
            <w:pPr>
              <w:spacing w:after="0"/>
              <w:jc w:val="center"/>
              <w:rPr>
                <w:rFonts w:asciiTheme="minorHAnsi" w:hAnsiTheme="minorHAnsi"/>
                <w:sz w:val="20"/>
                <w:szCs w:val="20"/>
              </w:rPr>
            </w:pPr>
            <w:r>
              <w:rPr>
                <w:rFonts w:asciiTheme="minorHAnsi" w:hAnsiTheme="minorHAnsi"/>
                <w:i/>
                <w:sz w:val="20"/>
              </w:rPr>
              <w:t>D 1.3.1</w:t>
            </w:r>
          </w:p>
        </w:tc>
        <w:tc>
          <w:tcPr>
            <w:tcW w:w="5670" w:type="dxa"/>
            <w:gridSpan w:val="4"/>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Plnění</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cs="Open Sans"/>
                <w:bCs/>
                <w:sz w:val="20"/>
                <w:szCs w:val="20"/>
              </w:rPr>
            </w:pPr>
            <w:r>
              <w:rPr>
                <w:rFonts w:asciiTheme="minorHAnsi" w:hAnsiTheme="minorHAnsi"/>
                <w:sz w:val="20"/>
              </w:rPr>
              <w:t>Cílová hodnota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C5071C" w:rsidRPr="00815C13" w:rsidRDefault="00C5071C" w:rsidP="003B6436">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lastRenderedPageBreak/>
              <w:t>A 1.4 Veřejné akce</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E6BB8">
            <w:pPr>
              <w:spacing w:after="0"/>
              <w:rPr>
                <w:rFonts w:asciiTheme="minorHAnsi" w:hAnsiTheme="minorHAnsi" w:cs="Open Sans"/>
                <w:bCs/>
                <w:sz w:val="20"/>
                <w:szCs w:val="20"/>
              </w:rPr>
            </w:pPr>
            <w:r>
              <w:rPr>
                <w:rFonts w:asciiTheme="minorHAnsi" w:hAnsiTheme="minorHAnsi"/>
                <w:sz w:val="20"/>
              </w:rPr>
              <w:t>Popis aktivity a zúčastněných partnerů</w:t>
            </w:r>
          </w:p>
          <w:p w:rsidR="007D57A9" w:rsidRPr="00815513" w:rsidRDefault="00E06309" w:rsidP="000E6BB8">
            <w:pPr>
              <w:spacing w:after="0"/>
              <w:rPr>
                <w:rFonts w:asciiTheme="minorHAnsi" w:hAnsiTheme="minorHAnsi" w:cs="Open Sans"/>
                <w:b/>
                <w:bCs/>
                <w:sz w:val="20"/>
                <w:szCs w:val="20"/>
              </w:rPr>
            </w:pPr>
            <w:r>
              <w:rPr>
                <w:rFonts w:asciiTheme="minorHAnsi" w:hAnsiTheme="minorHAnsi"/>
                <w:b/>
                <w:color w:val="548DD4"/>
                <w:sz w:val="20"/>
              </w:rPr>
              <w:t>[500 znaků]</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zahájení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ukončení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C5071C" w:rsidRDefault="00C5071C" w:rsidP="0068269D">
            <w:pPr>
              <w:spacing w:after="0"/>
              <w:jc w:val="center"/>
              <w:rPr>
                <w:rFonts w:asciiTheme="minorHAnsi" w:hAnsiTheme="minorHAnsi" w:cs="Open Sans"/>
                <w:i/>
                <w:sz w:val="20"/>
                <w:szCs w:val="20"/>
              </w:rPr>
            </w:pPr>
            <w:r>
              <w:rPr>
                <w:rFonts w:asciiTheme="minorHAnsi" w:hAnsiTheme="minorHAnsi"/>
                <w:i/>
                <w:sz w:val="20"/>
              </w:rPr>
              <w:t>D 1.4.1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Plnění</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Cílová hodnota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realizace</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1.5 Propagační materiál</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rPr>
                <w:rFonts w:asciiTheme="minorHAnsi" w:hAnsiTheme="minorHAnsi"/>
                <w:sz w:val="20"/>
              </w:rPr>
              <w:t>Popis aktivity a zúčastněných partnerů</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znaků]</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zahájení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ukončení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C5071C">
            <w:pPr>
              <w:spacing w:after="0"/>
              <w:jc w:val="center"/>
              <w:rPr>
                <w:rFonts w:asciiTheme="minorHAnsi" w:hAnsiTheme="minorHAnsi" w:cs="Open Sans"/>
                <w:sz w:val="20"/>
                <w:szCs w:val="20"/>
              </w:rPr>
            </w:pPr>
            <w:r>
              <w:rPr>
                <w:rFonts w:asciiTheme="minorHAnsi" w:hAnsiTheme="minorHAnsi"/>
                <w:i/>
                <w:sz w:val="20"/>
              </w:rPr>
              <w:t>D 1.5.1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Plnění</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Cílová hodnota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realizace</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1.6 Vztahy s médii</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015A7D">
            <w:pPr>
              <w:spacing w:after="0"/>
              <w:rPr>
                <w:rFonts w:asciiTheme="minorHAnsi" w:hAnsiTheme="minorHAnsi" w:cs="Open Sans"/>
                <w:bCs/>
                <w:sz w:val="20"/>
                <w:szCs w:val="20"/>
              </w:rPr>
            </w:pPr>
            <w:r>
              <w:rPr>
                <w:rFonts w:asciiTheme="minorHAnsi" w:hAnsiTheme="minorHAnsi"/>
                <w:sz w:val="20"/>
              </w:rPr>
              <w:t>Popis aktivity</w:t>
            </w:r>
            <w:r>
              <w:rPr>
                <w:rFonts w:asciiTheme="minorHAnsi" w:hAnsiTheme="minorHAnsi"/>
              </w:rPr>
              <w:t xml:space="preserve"> a zúčastněných partnerů</w:t>
            </w:r>
          </w:p>
          <w:p w:rsidR="007D57A9" w:rsidRPr="00815513" w:rsidRDefault="00E06309" w:rsidP="00015A7D">
            <w:pPr>
              <w:spacing w:after="0"/>
              <w:rPr>
                <w:rFonts w:asciiTheme="minorHAnsi" w:hAnsiTheme="minorHAnsi" w:cs="Open Sans"/>
                <w:b/>
                <w:bCs/>
                <w:sz w:val="20"/>
                <w:szCs w:val="20"/>
              </w:rPr>
            </w:pPr>
            <w:r>
              <w:rPr>
                <w:rFonts w:asciiTheme="minorHAnsi" w:hAnsiTheme="minorHAnsi"/>
                <w:b/>
                <w:color w:val="548DD4"/>
                <w:sz w:val="20"/>
              </w:rPr>
              <w:t>[500 znaků]</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zahájení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ukončení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r w:rsidR="007A5D85" w:rsidRPr="00815C13" w:rsidTr="00C5071C">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C5071C" w:rsidP="0068269D">
            <w:pPr>
              <w:spacing w:after="0"/>
              <w:jc w:val="center"/>
              <w:rPr>
                <w:rFonts w:asciiTheme="minorHAnsi" w:hAnsiTheme="minorHAnsi" w:cs="Open Sans"/>
                <w:sz w:val="20"/>
                <w:szCs w:val="20"/>
              </w:rPr>
            </w:pPr>
            <w:r>
              <w:rPr>
                <w:rFonts w:asciiTheme="minorHAnsi" w:hAnsiTheme="minorHAnsi"/>
                <w:sz w:val="20"/>
              </w:rPr>
              <w:t>D 1.6.1</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Plnění</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Cílová hodnota</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realizace</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r w:rsidR="007A5D85" w:rsidRPr="00815C13" w:rsidTr="006413CD">
        <w:tblPrEx>
          <w:tblCellMar>
            <w:top w:w="0" w:type="dxa"/>
            <w:left w:w="10" w:type="dxa"/>
            <w:right w:w="10" w:type="dxa"/>
          </w:tblCellMar>
          <w:tblLook w:val="04A0" w:firstRow="1" w:lastRow="0" w:firstColumn="1" w:lastColumn="0" w:noHBand="0" w:noVBand="1"/>
        </w:tblPrEx>
        <w:tc>
          <w:tcPr>
            <w:tcW w:w="1417" w:type="dxa"/>
            <w:gridSpan w:val="2"/>
            <w:tcBorders>
              <w:top w:val="single" w:sz="8" w:space="0" w:color="000000"/>
              <w:left w:val="single" w:sz="4" w:space="0" w:color="000000"/>
              <w:bottom w:val="single" w:sz="4" w:space="0" w:color="000000"/>
              <w:right w:val="single" w:sz="4" w:space="0" w:color="000000"/>
            </w:tcBorders>
            <w:shd w:val="clear" w:color="auto" w:fill="E5DFEC"/>
            <w:tcMar>
              <w:top w:w="57" w:type="dxa"/>
              <w:left w:w="108" w:type="dxa"/>
              <w:bottom w:w="0" w:type="dxa"/>
              <w:right w:w="108" w:type="dxa"/>
            </w:tcMar>
            <w:vAlign w:val="center"/>
          </w:tcPr>
          <w:p w:rsidR="007A5D85" w:rsidRPr="00870E5E" w:rsidRDefault="00870E5E" w:rsidP="0068269D">
            <w:pPr>
              <w:spacing w:after="0"/>
              <w:jc w:val="center"/>
              <w:rPr>
                <w:rFonts w:asciiTheme="minorHAnsi" w:hAnsiTheme="minorHAnsi"/>
                <w:sz w:val="20"/>
                <w:szCs w:val="20"/>
              </w:rPr>
            </w:pPr>
            <w:r>
              <w:rPr>
                <w:rFonts w:asciiTheme="minorHAnsi" w:hAnsiTheme="minorHAnsi"/>
                <w:sz w:val="20"/>
              </w:rPr>
              <w:t>A 1.7 Konečná aktivita šíření (povinné)</w:t>
            </w:r>
          </w:p>
        </w:tc>
        <w:tc>
          <w:tcPr>
            <w:tcW w:w="5670" w:type="dxa"/>
            <w:gridSpan w:val="4"/>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735AC6">
            <w:pPr>
              <w:tabs>
                <w:tab w:val="center" w:pos="2727"/>
              </w:tabs>
              <w:spacing w:after="0"/>
              <w:jc w:val="both"/>
              <w:rPr>
                <w:rFonts w:asciiTheme="minorHAnsi" w:hAnsiTheme="minorHAnsi" w:cs="Open Sans"/>
                <w:bCs/>
                <w:i/>
                <w:sz w:val="20"/>
                <w:szCs w:val="20"/>
              </w:rPr>
            </w:pPr>
            <w:r>
              <w:rPr>
                <w:rFonts w:asciiTheme="minorHAnsi" w:hAnsiTheme="minorHAnsi"/>
                <w:sz w:val="20"/>
              </w:rPr>
              <w:t>Popis aktivity</w:t>
            </w:r>
            <w:r>
              <w:rPr>
                <w:rFonts w:asciiTheme="minorHAnsi" w:hAnsiTheme="minorHAnsi"/>
                <w:i/>
                <w:color w:val="FF0000"/>
                <w:sz w:val="20"/>
              </w:rPr>
              <w:t xml:space="preserve"> </w:t>
            </w:r>
            <w:r>
              <w:rPr>
                <w:rFonts w:asciiTheme="minorHAnsi" w:hAnsiTheme="minorHAnsi"/>
              </w:rPr>
              <w:t>a zúčastněných partnerů</w:t>
            </w:r>
          </w:p>
          <w:p w:rsidR="007D57A9" w:rsidRPr="00815513" w:rsidRDefault="00E06309" w:rsidP="00015A7D">
            <w:pPr>
              <w:spacing w:after="0"/>
              <w:jc w:val="both"/>
              <w:rPr>
                <w:rFonts w:asciiTheme="minorHAnsi" w:hAnsiTheme="minorHAnsi"/>
                <w:b/>
                <w:sz w:val="20"/>
                <w:szCs w:val="20"/>
              </w:rPr>
            </w:pPr>
            <w:r>
              <w:rPr>
                <w:rFonts w:asciiTheme="minorHAnsi" w:hAnsiTheme="minorHAnsi"/>
                <w:b/>
                <w:color w:val="548DD4"/>
                <w:sz w:val="20"/>
              </w:rPr>
              <w:t>[500 znaků]</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Měsíc zahájení</w:t>
            </w:r>
          </w:p>
          <w:p w:rsidR="007A5D85" w:rsidRPr="00815C13" w:rsidRDefault="007A5D85" w:rsidP="0068269D">
            <w:pPr>
              <w:spacing w:after="0"/>
              <w:rPr>
                <w:rFonts w:asciiTheme="minorHAnsi" w:hAnsiTheme="minorHAnsi"/>
                <w:sz w:val="20"/>
                <w:szCs w:val="20"/>
              </w:rPr>
            </w:pPr>
            <w:r>
              <w:rPr>
                <w:rFonts w:asciiTheme="minorHAnsi" w:hAnsiTheme="minorHAnsi"/>
                <w:i/>
                <w:sz w:val="20"/>
              </w:rPr>
              <w:t>(MM/RRRR)</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Měsíc ukončení</w:t>
            </w:r>
          </w:p>
          <w:p w:rsidR="007A5D85" w:rsidRPr="00815C13" w:rsidRDefault="007A5D85" w:rsidP="0068269D">
            <w:pPr>
              <w:spacing w:after="0"/>
              <w:rPr>
                <w:rFonts w:asciiTheme="minorHAnsi" w:hAnsiTheme="minorHAnsi"/>
                <w:sz w:val="20"/>
                <w:szCs w:val="20"/>
              </w:rPr>
            </w:pPr>
            <w:r>
              <w:rPr>
                <w:rFonts w:asciiTheme="minorHAnsi" w:hAnsiTheme="minorHAnsi"/>
                <w:i/>
                <w:sz w:val="20"/>
              </w:rPr>
              <w:t>(MM/RRRR)</w:t>
            </w:r>
          </w:p>
        </w:tc>
      </w:tr>
      <w:tr w:rsidR="007A5D85" w:rsidRPr="00815C13"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68269D">
            <w:pPr>
              <w:spacing w:after="0"/>
              <w:jc w:val="center"/>
              <w:rPr>
                <w:rFonts w:asciiTheme="minorHAnsi" w:hAnsiTheme="minorHAnsi"/>
                <w:sz w:val="20"/>
                <w:szCs w:val="20"/>
              </w:rPr>
            </w:pPr>
            <w:r>
              <w:rPr>
                <w:rFonts w:asciiTheme="minorHAnsi" w:hAnsiTheme="minorHAnsi"/>
                <w:i/>
                <w:sz w:val="20"/>
              </w:rPr>
              <w:t>D 1.7.1</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Plnění</w:t>
            </w:r>
          </w:p>
          <w:p w:rsidR="007A5D85" w:rsidRPr="00815C13" w:rsidRDefault="007A5D85" w:rsidP="0068269D">
            <w:pPr>
              <w:pStyle w:val="ListParagraph"/>
              <w:spacing w:after="0" w:line="100" w:lineRule="atLeast"/>
              <w:ind w:left="0"/>
              <w:jc w:val="both"/>
              <w:rPr>
                <w:rFonts w:asciiTheme="minorHAnsi" w:hAnsiTheme="minorHAnsi" w:cs="Open Sans"/>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sz w:val="20"/>
                <w:szCs w:val="20"/>
              </w:rPr>
            </w:pPr>
            <w:r>
              <w:rPr>
                <w:rFonts w:asciiTheme="minorHAnsi" w:hAnsiTheme="minorHAnsi"/>
                <w:sz w:val="20"/>
              </w:rPr>
              <w:t>Cílová hodnota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7A5D85" w:rsidRPr="00815C13" w:rsidTr="003B6436">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tcMar>
              <w:top w:w="57" w:type="dxa"/>
              <w:left w:w="108" w:type="dxa"/>
              <w:bottom w:w="0" w:type="dxa"/>
              <w:right w:w="108" w:type="dxa"/>
            </w:tcMar>
            <w:vAlign w:val="center"/>
          </w:tcPr>
          <w:p w:rsidR="007A5D85" w:rsidRPr="00815C13" w:rsidRDefault="00870E5E" w:rsidP="0068269D">
            <w:pPr>
              <w:spacing w:after="0"/>
              <w:jc w:val="center"/>
              <w:rPr>
                <w:rFonts w:asciiTheme="minorHAnsi" w:hAnsiTheme="minorHAnsi" w:cs="Open Sans"/>
                <w:sz w:val="20"/>
                <w:szCs w:val="20"/>
              </w:rPr>
            </w:pPr>
            <w:r>
              <w:rPr>
                <w:rFonts w:asciiTheme="minorHAnsi" w:hAnsiTheme="minorHAnsi"/>
                <w:sz w:val="20"/>
              </w:rPr>
              <w:t>A 1.N Jiný typ plánované aktivity (max. 3)</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D57A9" w:rsidRPr="00815C13" w:rsidRDefault="007D57A9" w:rsidP="007D57A9">
            <w:pPr>
              <w:spacing w:after="0"/>
              <w:jc w:val="both"/>
              <w:rPr>
                <w:rFonts w:asciiTheme="minorHAnsi" w:hAnsiTheme="minorHAnsi" w:cs="Open Sans"/>
                <w:bCs/>
                <w:i/>
                <w:sz w:val="20"/>
                <w:szCs w:val="20"/>
              </w:rPr>
            </w:pPr>
            <w:r>
              <w:rPr>
                <w:rFonts w:asciiTheme="minorHAnsi" w:hAnsiTheme="minorHAnsi"/>
                <w:sz w:val="20"/>
              </w:rPr>
              <w:t>Popis aktivity</w:t>
            </w:r>
            <w:r>
              <w:rPr>
                <w:rFonts w:asciiTheme="minorHAnsi" w:hAnsiTheme="minorHAnsi"/>
                <w:i/>
                <w:color w:val="FF0000"/>
                <w:sz w:val="20"/>
              </w:rPr>
              <w:t xml:space="preserve"> </w:t>
            </w:r>
            <w:r>
              <w:rPr>
                <w:rFonts w:asciiTheme="minorHAnsi" w:hAnsiTheme="minorHAnsi"/>
              </w:rPr>
              <w:t>a zúčastněných partnerů</w:t>
            </w:r>
          </w:p>
          <w:p w:rsidR="007A5D85" w:rsidRPr="00815513" w:rsidRDefault="00E06309" w:rsidP="007D57A9">
            <w:pPr>
              <w:spacing w:after="0"/>
              <w:rPr>
                <w:rFonts w:asciiTheme="minorHAnsi" w:hAnsiTheme="minorHAnsi" w:cs="Open Sans"/>
                <w:b/>
                <w:bCs/>
                <w:sz w:val="20"/>
                <w:szCs w:val="20"/>
              </w:rPr>
            </w:pPr>
            <w:r>
              <w:rPr>
                <w:rFonts w:asciiTheme="minorHAnsi" w:hAnsiTheme="minorHAnsi"/>
                <w:b/>
                <w:color w:val="548DD4"/>
                <w:sz w:val="20"/>
              </w:rPr>
              <w:t>[500 znaků]</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Datum zahájení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Datum ukončení</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r w:rsidR="007A5D85" w:rsidRPr="00870E5E" w:rsidTr="0064129E">
        <w:tblPrEx>
          <w:tblCellMar>
            <w:top w:w="0" w:type="dxa"/>
            <w:left w:w="10" w:type="dxa"/>
            <w:right w:w="10" w:type="dxa"/>
          </w:tblCellMar>
          <w:tblLook w:val="04A0" w:firstRow="1" w:lastRow="0" w:firstColumn="1" w:lastColumn="0" w:noHBand="0" w:noVBand="1"/>
        </w:tblPrEx>
        <w:trPr>
          <w:trHeight w:val="126"/>
        </w:trPr>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7A5D85" w:rsidRPr="00815C13" w:rsidRDefault="007A5D85" w:rsidP="00870E5E">
            <w:pPr>
              <w:spacing w:after="0"/>
              <w:jc w:val="center"/>
              <w:rPr>
                <w:rFonts w:asciiTheme="minorHAnsi" w:hAnsiTheme="minorHAnsi" w:cs="Open Sans"/>
                <w:i/>
                <w:sz w:val="20"/>
                <w:szCs w:val="20"/>
              </w:rPr>
            </w:pPr>
            <w:r>
              <w:rPr>
                <w:rFonts w:asciiTheme="minorHAnsi" w:hAnsiTheme="minorHAnsi"/>
                <w:i/>
                <w:sz w:val="20"/>
              </w:rPr>
              <w:t>D 1.X.X</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Plnění</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Cílová hodnota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Měsíc realizace</w:t>
            </w:r>
          </w:p>
          <w:p w:rsidR="007A5D85" w:rsidRPr="00815C13" w:rsidRDefault="007A5D85" w:rsidP="0068269D">
            <w:pPr>
              <w:spacing w:after="0"/>
              <w:rPr>
                <w:rFonts w:asciiTheme="minorHAnsi" w:hAnsiTheme="minorHAnsi" w:cs="Open Sans"/>
                <w:bCs/>
                <w:sz w:val="20"/>
                <w:szCs w:val="20"/>
              </w:rPr>
            </w:pPr>
            <w:r>
              <w:rPr>
                <w:rFonts w:asciiTheme="minorHAnsi" w:hAnsiTheme="minorHAnsi"/>
                <w:sz w:val="20"/>
              </w:rPr>
              <w:t>(MM/RRRR)</w:t>
            </w:r>
          </w:p>
        </w:tc>
      </w:tr>
    </w:tbl>
    <w:p w:rsidR="007D57A9" w:rsidRPr="00815C13" w:rsidRDefault="007D57A9" w:rsidP="007A5D85">
      <w:pPr>
        <w:spacing w:after="0"/>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Rozpočet pracovního balíčku</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Rozpočtové položky</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Projektový partner 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Celkem</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Komentáře</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Personál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Administrativa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Cesty a ubytování</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Externí konzultace a služby</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Vybavení</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Mezisoučet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Příjmy</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Celkem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Rozdělení rozpočtu iniciativy podle let</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Rok</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8073E7">
            <w:pPr>
              <w:suppressAutoHyphens w:val="0"/>
              <w:spacing w:after="0" w:line="240" w:lineRule="auto"/>
              <w:jc w:val="both"/>
              <w:rPr>
                <w:rFonts w:eastAsia="Times New Roman"/>
                <w:color w:val="000000"/>
              </w:rPr>
            </w:pPr>
            <w:r>
              <w:rPr>
                <w:color w:val="000000"/>
              </w:rPr>
              <w:t xml:space="preserve">Celkem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rozpočtu</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Částka v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C51873" w:rsidRPr="00815C13" w:rsidRDefault="00C51873" w:rsidP="00C51873">
      <w:pPr>
        <w:tabs>
          <w:tab w:val="left" w:pos="4769"/>
        </w:tabs>
        <w:spacing w:after="0"/>
        <w:rPr>
          <w:rFonts w:asciiTheme="minorHAnsi" w:hAnsiTheme="minorHAnsi" w:cs="Open Sans"/>
          <w:bCs/>
          <w:sz w:val="20"/>
          <w:szCs w:val="20"/>
        </w:rPr>
      </w:pPr>
    </w:p>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184"/>
        <w:gridCol w:w="1901"/>
        <w:gridCol w:w="1594"/>
        <w:gridCol w:w="1275"/>
        <w:gridCol w:w="1134"/>
        <w:gridCol w:w="142"/>
        <w:gridCol w:w="1134"/>
        <w:gridCol w:w="1134"/>
      </w:tblGrid>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lastRenderedPageBreak/>
              <w:t>Pracovní plán – Číslo</w:t>
            </w: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Pracovní plán – Název</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Pracovní plán – Měsíc zahájení</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7914C0" w:rsidP="007B372C">
            <w:pPr>
              <w:spacing w:after="60"/>
              <w:rPr>
                <w:rFonts w:asciiTheme="minorHAnsi" w:hAnsiTheme="minorHAnsi" w:cs="Open Sans"/>
                <w:b/>
                <w:bCs/>
                <w:sz w:val="20"/>
                <w:szCs w:val="20"/>
              </w:rPr>
            </w:pPr>
            <w:r>
              <w:rPr>
                <w:rFonts w:asciiTheme="minorHAnsi" w:hAnsiTheme="minorHAnsi"/>
                <w:b/>
                <w:sz w:val="20"/>
              </w:rPr>
              <w:t>Pracovní plán – Měsíc ukončení</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Pracovní plán – Rozpočet</w:t>
            </w:r>
          </w:p>
        </w:tc>
      </w:tr>
      <w:tr w:rsidR="007914C0" w:rsidRPr="00815C13" w:rsidTr="00D71AC6">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Default="003914E1" w:rsidP="007B372C">
            <w:pPr>
              <w:spacing w:after="60"/>
              <w:jc w:val="center"/>
              <w:rPr>
                <w:rFonts w:asciiTheme="minorHAnsi" w:hAnsiTheme="minorHAnsi" w:cs="Open Sans"/>
                <w:b/>
                <w:bCs/>
                <w:i/>
                <w:sz w:val="20"/>
                <w:szCs w:val="20"/>
              </w:rPr>
            </w:pPr>
            <w:r>
              <w:rPr>
                <w:rFonts w:asciiTheme="minorHAnsi" w:hAnsiTheme="minorHAnsi"/>
                <w:b/>
                <w:i/>
                <w:sz w:val="20"/>
              </w:rPr>
              <w:t>4–7</w:t>
            </w:r>
          </w:p>
          <w:p w:rsidR="00802226" w:rsidRPr="00815C13" w:rsidRDefault="00802226" w:rsidP="007B372C">
            <w:pPr>
              <w:spacing w:after="60"/>
              <w:jc w:val="center"/>
              <w:rPr>
                <w:rFonts w:asciiTheme="minorHAnsi" w:hAnsiTheme="minorHAnsi"/>
                <w:i/>
                <w:sz w:val="20"/>
                <w:szCs w:val="20"/>
              </w:rPr>
            </w:pPr>
          </w:p>
        </w:tc>
        <w:tc>
          <w:tcPr>
            <w:tcW w:w="34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2A48FE" w:rsidP="007B372C">
            <w:pPr>
              <w:spacing w:after="60"/>
              <w:rPr>
                <w:rFonts w:asciiTheme="minorHAnsi" w:hAnsiTheme="minorHAnsi" w:cs="Open Sans"/>
                <w:bCs/>
                <w:i/>
                <w:sz w:val="20"/>
                <w:szCs w:val="20"/>
              </w:rPr>
            </w:pPr>
            <w:r>
              <w:rPr>
                <w:rFonts w:asciiTheme="minorHAnsi" w:hAnsiTheme="minorHAnsi"/>
                <w:i/>
                <w:sz w:val="20"/>
              </w:rPr>
              <w:t>PROVÁDĚNÍ:</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Automatický podle aktivit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14C0" w:rsidRPr="00815C13" w:rsidRDefault="007914C0" w:rsidP="007B372C">
            <w:pPr>
              <w:spacing w:after="60"/>
              <w:rPr>
                <w:rFonts w:asciiTheme="minorHAnsi" w:hAnsiTheme="minorHAnsi" w:cs="Open Sans"/>
                <w:bCs/>
                <w:i/>
                <w:sz w:val="20"/>
                <w:szCs w:val="20"/>
              </w:rPr>
            </w:pPr>
            <w:r>
              <w:rPr>
                <w:rFonts w:asciiTheme="minorHAnsi" w:hAnsiTheme="minorHAnsi"/>
                <w:i/>
                <w:sz w:val="20"/>
              </w:rPr>
              <w:t>Automatický podle aktivit</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7B372C">
            <w:pPr>
              <w:spacing w:after="60"/>
              <w:rPr>
                <w:rFonts w:asciiTheme="minorHAnsi" w:hAnsiTheme="minorHAnsi"/>
                <w:sz w:val="20"/>
                <w:szCs w:val="20"/>
              </w:rPr>
            </w:pPr>
            <w:r>
              <w:rPr>
                <w:rFonts w:asciiTheme="minorHAnsi" w:hAnsiTheme="minorHAnsi"/>
                <w:i/>
                <w:sz w:val="20"/>
              </w:rPr>
              <w:t>Automatický</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Zapojení partnerů</w:t>
            </w: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cs="Open Sans"/>
                <w:bCs/>
                <w:sz w:val="20"/>
                <w:szCs w:val="20"/>
              </w:rPr>
            </w:pPr>
            <w:r>
              <w:rPr>
                <w:rFonts w:asciiTheme="minorHAnsi" w:hAnsiTheme="minorHAnsi"/>
                <w:sz w:val="20"/>
              </w:rPr>
              <w:t>Pracovní plán – Zodpovědný partner</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sz w:val="20"/>
                <w:szCs w:val="20"/>
              </w:rPr>
            </w:pPr>
          </w:p>
        </w:tc>
      </w:tr>
      <w:tr w:rsidR="007914C0" w:rsidRPr="00815C13" w:rsidTr="00D71AC6">
        <w:tc>
          <w:tcPr>
            <w:tcW w:w="3085" w:type="dxa"/>
            <w:gridSpan w:val="2"/>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A3254F" w:rsidP="00FF3DD3">
            <w:pPr>
              <w:spacing w:after="60"/>
              <w:rPr>
                <w:rFonts w:asciiTheme="minorHAnsi" w:hAnsiTheme="minorHAnsi"/>
                <w:i/>
                <w:sz w:val="20"/>
                <w:szCs w:val="20"/>
              </w:rPr>
            </w:pPr>
            <w:r>
              <w:rPr>
                <w:rFonts w:asciiTheme="minorHAnsi" w:hAnsiTheme="minorHAnsi"/>
                <w:sz w:val="20"/>
              </w:rPr>
              <w:t>Další zapojení partneři</w:t>
            </w:r>
          </w:p>
        </w:tc>
        <w:tc>
          <w:tcPr>
            <w:tcW w:w="6413" w:type="dxa"/>
            <w:gridSpan w:val="6"/>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60"/>
              <w:rPr>
                <w:rFonts w:asciiTheme="minorHAnsi" w:hAnsiTheme="minorHAnsi" w:cs="Open Sans"/>
                <w:bCs/>
                <w:i/>
                <w:sz w:val="20"/>
                <w:szCs w:val="20"/>
              </w:rPr>
            </w:pP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074E59">
            <w:pPr>
              <w:spacing w:after="60"/>
              <w:rPr>
                <w:rFonts w:asciiTheme="minorHAnsi" w:hAnsiTheme="minorHAnsi"/>
                <w:sz w:val="20"/>
                <w:szCs w:val="20"/>
              </w:rPr>
            </w:pPr>
            <w:r>
              <w:rPr>
                <w:rFonts w:asciiTheme="minorHAnsi" w:hAnsiTheme="minorHAnsi"/>
                <w:b/>
                <w:sz w:val="20"/>
              </w:rPr>
              <w:t>Souhrn</w:t>
            </w:r>
            <w:r>
              <w:rPr>
                <w:rFonts w:asciiTheme="minorHAnsi" w:hAnsiTheme="minorHAnsi"/>
                <w:sz w:val="20"/>
              </w:rPr>
              <w:t xml:space="preserve">  </w:t>
            </w:r>
          </w:p>
        </w:tc>
      </w:tr>
      <w:tr w:rsidR="007914C0" w:rsidRPr="006B79D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auto"/>
          </w:tcPr>
          <w:p w:rsidR="007914C0" w:rsidRPr="00815C13" w:rsidRDefault="00074E59" w:rsidP="00074E59">
            <w:pPr>
              <w:spacing w:after="60"/>
              <w:rPr>
                <w:rFonts w:asciiTheme="minorHAnsi" w:hAnsiTheme="minorHAnsi"/>
                <w:sz w:val="20"/>
                <w:szCs w:val="20"/>
              </w:rPr>
            </w:pPr>
            <w:r>
              <w:rPr>
                <w:rFonts w:asciiTheme="minorHAnsi" w:hAnsiTheme="minorHAnsi"/>
                <w:b/>
                <w:color w:val="548DD4"/>
                <w:sz w:val="20"/>
              </w:rPr>
              <w:t xml:space="preserve">[1500 znaků] </w:t>
            </w:r>
            <w:r>
              <w:rPr>
                <w:rFonts w:asciiTheme="minorHAnsi" w:hAnsiTheme="minorHAnsi"/>
                <w:i/>
                <w:color w:val="548DD4"/>
                <w:sz w:val="20"/>
              </w:rPr>
              <w:t>Vytvořte maximálně čtyři pracovní balíčky pro provádění odpovídající hlavním pilířům projektu.</w:t>
            </w:r>
            <w:r>
              <w:rPr>
                <w:rFonts w:asciiTheme="minorHAnsi" w:hAnsiTheme="minorHAnsi"/>
                <w:sz w:val="20"/>
              </w:rPr>
              <w:t xml:space="preserve"> </w:t>
            </w:r>
          </w:p>
        </w:tc>
      </w:tr>
      <w:tr w:rsidR="007914C0" w:rsidRPr="00815C13" w:rsidTr="00D71AC6">
        <w:tc>
          <w:tcPr>
            <w:tcW w:w="9498" w:type="dxa"/>
            <w:gridSpan w:val="8"/>
            <w:tcBorders>
              <w:top w:val="single" w:sz="4" w:space="0" w:color="000000"/>
              <w:left w:val="single" w:sz="4" w:space="0" w:color="000000"/>
              <w:bottom w:val="single" w:sz="4" w:space="0" w:color="000000"/>
              <w:right w:val="single" w:sz="4" w:space="0" w:color="000000"/>
            </w:tcBorders>
            <w:shd w:val="clear" w:color="auto" w:fill="E5DFEC"/>
          </w:tcPr>
          <w:p w:rsidR="007914C0" w:rsidRPr="00815C13" w:rsidRDefault="007914C0" w:rsidP="007B372C">
            <w:pPr>
              <w:spacing w:after="60"/>
              <w:rPr>
                <w:rFonts w:asciiTheme="minorHAnsi" w:hAnsiTheme="minorHAnsi"/>
                <w:sz w:val="20"/>
                <w:szCs w:val="20"/>
              </w:rPr>
            </w:pPr>
            <w:r>
              <w:rPr>
                <w:rFonts w:asciiTheme="minorHAnsi" w:hAnsiTheme="minorHAnsi"/>
                <w:b/>
                <w:sz w:val="20"/>
              </w:rPr>
              <w:t xml:space="preserve">Aktivity, výstupy a plnění </w:t>
            </w:r>
          </w:p>
        </w:tc>
      </w:tr>
      <w:tr w:rsidR="007914C0" w:rsidRPr="00815C13" w:rsidTr="00D71AC6">
        <w:trPr>
          <w:trHeight w:val="276"/>
        </w:trPr>
        <w:tc>
          <w:tcPr>
            <w:tcW w:w="118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870E5E" w:rsidP="007B372C">
            <w:pPr>
              <w:spacing w:after="0"/>
              <w:jc w:val="center"/>
              <w:rPr>
                <w:rFonts w:asciiTheme="minorHAnsi" w:hAnsiTheme="minorHAnsi"/>
                <w:sz w:val="20"/>
                <w:szCs w:val="20"/>
              </w:rPr>
            </w:pPr>
            <w:r>
              <w:rPr>
                <w:rFonts w:asciiTheme="minorHAnsi" w:hAnsiTheme="minorHAnsi"/>
                <w:sz w:val="20"/>
              </w:rPr>
              <w:t>Aktivita 1.1</w:t>
            </w:r>
          </w:p>
        </w:tc>
        <w:tc>
          <w:tcPr>
            <w:tcW w:w="5904" w:type="dxa"/>
            <w:gridSpan w:val="4"/>
            <w:tcBorders>
              <w:top w:val="single" w:sz="4" w:space="0" w:color="000000"/>
              <w:left w:val="single" w:sz="4" w:space="0" w:color="000000"/>
              <w:bottom w:val="single" w:sz="4" w:space="0" w:color="000000"/>
              <w:right w:val="single" w:sz="4" w:space="0" w:color="000000"/>
            </w:tcBorders>
            <w:shd w:val="clear" w:color="auto" w:fill="FFFFFF"/>
          </w:tcPr>
          <w:p w:rsidR="007914C0" w:rsidRDefault="007914C0" w:rsidP="007B372C">
            <w:pPr>
              <w:spacing w:after="0"/>
              <w:rPr>
                <w:rFonts w:asciiTheme="minorHAnsi" w:hAnsiTheme="minorHAnsi" w:cs="Open Sans"/>
                <w:bCs/>
                <w:sz w:val="20"/>
                <w:szCs w:val="20"/>
              </w:rPr>
            </w:pPr>
            <w:r>
              <w:rPr>
                <w:rFonts w:asciiTheme="minorHAnsi" w:hAnsiTheme="minorHAnsi"/>
                <w:sz w:val="20"/>
              </w:rPr>
              <w:t>Název aktivity</w:t>
            </w:r>
          </w:p>
          <w:p w:rsidR="00496374" w:rsidRPr="0067110E" w:rsidRDefault="006642CF"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Zde uveďte různé aktivity v rámci pracovního balíčku. Na jeden pracovní balíček lze uvést nejvýše pět aktivit.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Měsíc zahájení</w:t>
            </w:r>
          </w:p>
          <w:p w:rsidR="007914C0" w:rsidRPr="00815C13" w:rsidRDefault="007914C0" w:rsidP="007B372C">
            <w:pPr>
              <w:spacing w:after="0"/>
              <w:rPr>
                <w:rFonts w:asciiTheme="minorHAnsi" w:hAnsiTheme="minorHAnsi"/>
                <w:sz w:val="20"/>
                <w:szCs w:val="20"/>
              </w:rPr>
            </w:pPr>
            <w:r>
              <w:rPr>
                <w:rFonts w:asciiTheme="minorHAnsi" w:hAnsiTheme="minorHAnsi"/>
                <w:i/>
                <w:sz w:val="20"/>
              </w:rPr>
              <w:t>(MM/RRRR)</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Měsíc ukončení</w:t>
            </w:r>
          </w:p>
          <w:p w:rsidR="007914C0" w:rsidRPr="00815C13" w:rsidRDefault="007914C0" w:rsidP="007B372C">
            <w:pPr>
              <w:spacing w:after="0"/>
              <w:rPr>
                <w:rFonts w:asciiTheme="minorHAnsi" w:hAnsiTheme="minorHAnsi"/>
                <w:sz w:val="20"/>
                <w:szCs w:val="20"/>
              </w:rPr>
            </w:pPr>
            <w:r>
              <w:rPr>
                <w:rFonts w:asciiTheme="minorHAnsi" w:hAnsiTheme="minorHAnsi"/>
                <w:i/>
                <w:sz w:val="20"/>
              </w:rPr>
              <w:t>(MM/RRRR)</w:t>
            </w:r>
          </w:p>
        </w:tc>
      </w:tr>
      <w:tr w:rsidR="007914C0" w:rsidRPr="006B79D3" w:rsidTr="00A7610C">
        <w:trPr>
          <w:trHeight w:val="528"/>
        </w:trPr>
        <w:tc>
          <w:tcPr>
            <w:tcW w:w="118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Popis aktivity a zúčastněných partnerů</w:t>
            </w:r>
          </w:p>
          <w:p w:rsidR="000A63D4" w:rsidRPr="00815513" w:rsidRDefault="000A63D4" w:rsidP="00E16884">
            <w:pPr>
              <w:pStyle w:val="CommentText1"/>
              <w:rPr>
                <w:rFonts w:asciiTheme="minorHAnsi" w:hAnsiTheme="minorHAnsi"/>
                <w:b/>
              </w:rPr>
            </w:pPr>
            <w:r>
              <w:rPr>
                <w:rFonts w:asciiTheme="minorHAnsi" w:hAnsiTheme="minorHAnsi"/>
                <w:b/>
                <w:color w:val="548DD4"/>
              </w:rPr>
              <w:t>[500 znaků]</w:t>
            </w:r>
          </w:p>
        </w:tc>
      </w:tr>
      <w:tr w:rsidR="007914C0"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7914C0" w:rsidRPr="00815C13" w:rsidRDefault="007914C0" w:rsidP="007B372C">
            <w:pPr>
              <w:spacing w:after="0"/>
              <w:jc w:val="center"/>
              <w:rPr>
                <w:rFonts w:asciiTheme="minorHAnsi" w:hAnsiTheme="minorHAnsi" w:cs="Open Sans"/>
                <w:sz w:val="20"/>
                <w:szCs w:val="20"/>
              </w:rPr>
            </w:pPr>
            <w:r>
              <w:rPr>
                <w:rFonts w:asciiTheme="minorHAnsi" w:hAnsiTheme="minorHAnsi"/>
                <w:sz w:val="20"/>
              </w:rPr>
              <w:t>Plnění/výstup</w:t>
            </w:r>
          </w:p>
          <w:p w:rsidR="007914C0" w:rsidRPr="00815C13" w:rsidRDefault="00870E5E" w:rsidP="007B372C">
            <w:pPr>
              <w:spacing w:after="0"/>
              <w:jc w:val="center"/>
              <w:rPr>
                <w:rFonts w:asciiTheme="minorHAnsi" w:hAnsiTheme="minorHAnsi" w:cs="Open Sans"/>
                <w:sz w:val="20"/>
                <w:szCs w:val="20"/>
              </w:rPr>
            </w:pPr>
            <w:r>
              <w:rPr>
                <w:rFonts w:asciiTheme="minorHAnsi" w:hAnsiTheme="minorHAnsi"/>
                <w:sz w:val="20"/>
              </w:rPr>
              <w:t>1.1.1</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7914C0" w:rsidRPr="00815C13" w:rsidRDefault="007914C0" w:rsidP="007B372C">
            <w:pPr>
              <w:spacing w:after="0"/>
              <w:rPr>
                <w:rFonts w:asciiTheme="minorHAnsi" w:hAnsiTheme="minorHAnsi"/>
                <w:color w:val="548DD4"/>
                <w:sz w:val="20"/>
                <w:szCs w:val="20"/>
              </w:rPr>
            </w:pPr>
            <w:r>
              <w:rPr>
                <w:rFonts w:asciiTheme="minorHAnsi" w:hAnsiTheme="minorHAnsi"/>
                <w:sz w:val="20"/>
              </w:rPr>
              <w:t xml:space="preserve">Popis plnění či výstupu </w:t>
            </w:r>
            <w:r>
              <w:rPr>
                <w:rFonts w:asciiTheme="minorHAnsi" w:hAnsiTheme="minorHAnsi"/>
                <w:b/>
                <w:color w:val="548DD4"/>
                <w:sz w:val="20"/>
              </w:rPr>
              <w:t>[250 znaků]</w:t>
            </w:r>
          </w:p>
          <w:p w:rsidR="00EC2260"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Plnění je hmotný nebo nehmotný předmět vyhotovený jako vedlejší produkt projektu, který přispívá k rozvoji výstupu projektu.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Výstup je to, co bylo skutečně vyprodukováno za peníze vložené do projektu. Lze jej vyjádřit indikátorem výstupu; jedná se o přímý příspěvek k dosažení výsledku projektu. </w:t>
            </w:r>
          </w:p>
          <w:p w:rsidR="006642CF" w:rsidRPr="00802226" w:rsidRDefault="006642CF" w:rsidP="00802226">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Vyberte, zda daná aktivita povede k plnění nebo výstupu, a uveďte popis. </w:t>
            </w:r>
          </w:p>
          <w:p w:rsidR="000A63D4" w:rsidRPr="006642CF" w:rsidRDefault="006642CF" w:rsidP="00802226">
            <w:pPr>
              <w:spacing w:after="60"/>
              <w:jc w:val="both"/>
              <w:rPr>
                <w:rFonts w:asciiTheme="minorHAnsi" w:hAnsiTheme="minorHAnsi" w:cs="Open Sans"/>
                <w:bCs/>
              </w:rPr>
            </w:pPr>
            <w:r>
              <w:rPr>
                <w:rFonts w:asciiTheme="minorHAnsi" w:hAnsiTheme="minorHAnsi"/>
                <w:i/>
                <w:color w:val="548DD4"/>
                <w:sz w:val="20"/>
              </w:rPr>
              <w:t>Obecně platí, že k produkci výstupu projektu jsou zapotřebí alespoň dvě plnění.</w:t>
            </w:r>
            <w:r>
              <w:t xml:space="preserve"> </w:t>
            </w: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Cílová hodnota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7914C0" w:rsidRPr="00815C13" w:rsidRDefault="007914C0" w:rsidP="007B372C">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7914C0" w:rsidRPr="00815C13" w:rsidTr="00D71AC6">
        <w:tc>
          <w:tcPr>
            <w:tcW w:w="118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rsidP="00BC5896">
            <w:pPr>
              <w:spacing w:after="0"/>
              <w:jc w:val="center"/>
              <w:rPr>
                <w:rFonts w:asciiTheme="minorHAnsi" w:hAnsiTheme="minorHAnsi"/>
                <w:sz w:val="20"/>
                <w:szCs w:val="20"/>
              </w:rPr>
            </w:pPr>
            <w:r>
              <w:rPr>
                <w:rFonts w:asciiTheme="minorHAnsi" w:hAnsiTheme="minorHAnsi"/>
                <w:sz w:val="20"/>
              </w:rPr>
              <w:t>Aktivita 1.</w:t>
            </w:r>
            <w:r w:rsidR="00AF779A">
              <w:rPr>
                <w:rFonts w:asciiTheme="minorHAnsi" w:hAnsiTheme="minorHAnsi"/>
                <w:sz w:val="20"/>
              </w:rPr>
              <w:t>N</w:t>
            </w:r>
          </w:p>
        </w:tc>
        <w:tc>
          <w:tcPr>
            <w:tcW w:w="5904" w:type="dxa"/>
            <w:gridSpan w:val="4"/>
            <w:tcBorders>
              <w:top w:val="single" w:sz="8" w:space="0" w:color="000000"/>
              <w:left w:val="single" w:sz="4" w:space="0" w:color="000000"/>
              <w:bottom w:val="single" w:sz="4" w:space="0" w:color="000000"/>
              <w:right w:val="single" w:sz="4" w:space="0" w:color="000000"/>
            </w:tcBorders>
            <w:shd w:val="clear" w:color="auto" w:fill="FFFFFF"/>
          </w:tcPr>
          <w:p w:rsidR="000A63D4" w:rsidRPr="00815C13" w:rsidRDefault="007914C0" w:rsidP="007B372C">
            <w:pPr>
              <w:spacing w:after="0"/>
              <w:rPr>
                <w:rFonts w:asciiTheme="minorHAnsi" w:hAnsiTheme="minorHAnsi" w:cs="Open Sans"/>
                <w:bCs/>
                <w:sz w:val="20"/>
                <w:szCs w:val="20"/>
              </w:rPr>
            </w:pPr>
            <w:r>
              <w:rPr>
                <w:rFonts w:asciiTheme="minorHAnsi" w:hAnsiTheme="minorHAnsi"/>
                <w:sz w:val="20"/>
              </w:rPr>
              <w:t>Název aktivity</w:t>
            </w:r>
          </w:p>
        </w:tc>
        <w:tc>
          <w:tcPr>
            <w:tcW w:w="1276" w:type="dxa"/>
            <w:gridSpan w:val="2"/>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Měsíc zahájení</w:t>
            </w:r>
          </w:p>
          <w:p w:rsidR="007914C0" w:rsidRPr="00815C13" w:rsidRDefault="007914C0" w:rsidP="007B372C">
            <w:pPr>
              <w:spacing w:after="0"/>
              <w:rPr>
                <w:rFonts w:asciiTheme="minorHAnsi" w:hAnsiTheme="minorHAnsi" w:cs="Open Sans"/>
                <w:bCs/>
                <w:sz w:val="20"/>
                <w:szCs w:val="20"/>
              </w:rPr>
            </w:pPr>
            <w:r>
              <w:rPr>
                <w:rFonts w:asciiTheme="minorHAnsi" w:hAnsiTheme="minorHAnsi"/>
                <w:i/>
                <w:sz w:val="20"/>
              </w:rPr>
              <w:t>(MM/RRRR)</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Pr>
          <w:p w:rsidR="007914C0" w:rsidRPr="00815C13" w:rsidRDefault="007914C0" w:rsidP="007B372C">
            <w:pPr>
              <w:spacing w:after="0"/>
              <w:rPr>
                <w:rFonts w:asciiTheme="minorHAnsi" w:hAnsiTheme="minorHAnsi"/>
                <w:i/>
                <w:sz w:val="20"/>
                <w:szCs w:val="20"/>
              </w:rPr>
            </w:pPr>
            <w:r>
              <w:rPr>
                <w:rFonts w:asciiTheme="minorHAnsi" w:hAnsiTheme="minorHAnsi"/>
                <w:sz w:val="20"/>
              </w:rPr>
              <w:t>Měsíc ukončení</w:t>
            </w:r>
          </w:p>
          <w:p w:rsidR="007914C0" w:rsidRPr="00815C13" w:rsidRDefault="007914C0" w:rsidP="007B372C">
            <w:pPr>
              <w:spacing w:after="0"/>
              <w:rPr>
                <w:rFonts w:asciiTheme="minorHAnsi" w:hAnsiTheme="minorHAnsi"/>
                <w:sz w:val="20"/>
                <w:szCs w:val="20"/>
              </w:rPr>
            </w:pPr>
            <w:r>
              <w:rPr>
                <w:rFonts w:asciiTheme="minorHAnsi" w:hAnsiTheme="minorHAnsi"/>
                <w:i/>
                <w:sz w:val="20"/>
              </w:rPr>
              <w:t>(MM/RRRR)</w:t>
            </w:r>
          </w:p>
        </w:tc>
      </w:tr>
      <w:tr w:rsidR="007914C0" w:rsidRPr="006B79D3" w:rsidTr="00D71AC6">
        <w:tc>
          <w:tcPr>
            <w:tcW w:w="118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7914C0" w:rsidRPr="00815C13" w:rsidRDefault="007914C0">
            <w:pPr>
              <w:rPr>
                <w:rFonts w:asciiTheme="minorHAnsi" w:hAnsiTheme="minorHAnsi"/>
                <w:sz w:val="20"/>
                <w:szCs w:val="20"/>
              </w:rPr>
            </w:pPr>
          </w:p>
        </w:tc>
        <w:tc>
          <w:tcPr>
            <w:tcW w:w="8314" w:type="dxa"/>
            <w:gridSpan w:val="7"/>
            <w:tcBorders>
              <w:top w:val="single" w:sz="4" w:space="0" w:color="000000"/>
              <w:left w:val="single" w:sz="4" w:space="0" w:color="000000"/>
              <w:bottom w:val="single" w:sz="4" w:space="0" w:color="000000"/>
              <w:right w:val="single" w:sz="4" w:space="0" w:color="000000"/>
            </w:tcBorders>
            <w:shd w:val="clear" w:color="auto" w:fill="FFFFFF"/>
          </w:tcPr>
          <w:p w:rsidR="007914C0" w:rsidRPr="00815C13" w:rsidRDefault="007914C0" w:rsidP="007D57A9">
            <w:pPr>
              <w:pStyle w:val="CommentText1"/>
              <w:spacing w:after="0"/>
              <w:rPr>
                <w:rFonts w:asciiTheme="minorHAnsi" w:hAnsiTheme="minorHAnsi"/>
                <w:color w:val="548DD4"/>
              </w:rPr>
            </w:pPr>
            <w:r>
              <w:rPr>
                <w:rFonts w:asciiTheme="minorHAnsi" w:hAnsiTheme="minorHAnsi"/>
              </w:rPr>
              <w:t xml:space="preserve">Popis aktivity a zúčastněných partnerů </w:t>
            </w:r>
          </w:p>
          <w:p w:rsidR="000A63D4" w:rsidRPr="00815513" w:rsidRDefault="000A63D4" w:rsidP="006413CD">
            <w:pPr>
              <w:pStyle w:val="CommentText1"/>
              <w:rPr>
                <w:rFonts w:asciiTheme="minorHAnsi" w:hAnsiTheme="minorHAnsi"/>
                <w:b/>
              </w:rPr>
            </w:pPr>
            <w:r>
              <w:rPr>
                <w:rFonts w:asciiTheme="minorHAnsi" w:hAnsiTheme="minorHAnsi"/>
                <w:b/>
                <w:color w:val="548DD4"/>
              </w:rPr>
              <w:t>[500 znaků]</w:t>
            </w:r>
          </w:p>
        </w:tc>
      </w:tr>
      <w:tr w:rsidR="00BC5896" w:rsidRPr="00815C13" w:rsidTr="00D71AC6">
        <w:tc>
          <w:tcPr>
            <w:tcW w:w="1184" w:type="dxa"/>
            <w:tcBorders>
              <w:top w:val="single" w:sz="4" w:space="0" w:color="000000"/>
              <w:left w:val="single" w:sz="4" w:space="0" w:color="000000"/>
              <w:bottom w:val="single" w:sz="8" w:space="0" w:color="000000"/>
              <w:right w:val="single" w:sz="4" w:space="0" w:color="000000"/>
            </w:tcBorders>
            <w:shd w:val="clear" w:color="auto" w:fill="auto"/>
            <w:vAlign w:val="center"/>
          </w:tcPr>
          <w:p w:rsidR="00BC5896" w:rsidRPr="00815C13" w:rsidRDefault="00BC5896" w:rsidP="00A77605">
            <w:pPr>
              <w:spacing w:after="0"/>
              <w:jc w:val="center"/>
              <w:rPr>
                <w:rFonts w:asciiTheme="minorHAnsi" w:hAnsiTheme="minorHAnsi" w:cs="Open Sans"/>
                <w:sz w:val="20"/>
                <w:szCs w:val="20"/>
              </w:rPr>
            </w:pPr>
            <w:r>
              <w:rPr>
                <w:rFonts w:asciiTheme="minorHAnsi" w:hAnsiTheme="minorHAnsi"/>
                <w:sz w:val="20"/>
              </w:rPr>
              <w:t>Plnění/výstup</w:t>
            </w:r>
          </w:p>
          <w:p w:rsidR="00BC5896" w:rsidRPr="00815C13" w:rsidRDefault="00870E5E" w:rsidP="00BC5896">
            <w:pPr>
              <w:spacing w:after="0"/>
              <w:jc w:val="center"/>
              <w:rPr>
                <w:rFonts w:asciiTheme="minorHAnsi" w:hAnsiTheme="minorHAnsi" w:cs="Open Sans"/>
                <w:sz w:val="20"/>
                <w:szCs w:val="20"/>
              </w:rPr>
            </w:pPr>
            <w:r>
              <w:rPr>
                <w:rFonts w:asciiTheme="minorHAnsi" w:hAnsiTheme="minorHAnsi"/>
                <w:sz w:val="20"/>
              </w:rPr>
              <w:t>1.N.N</w:t>
            </w:r>
          </w:p>
        </w:tc>
        <w:tc>
          <w:tcPr>
            <w:tcW w:w="5904" w:type="dxa"/>
            <w:gridSpan w:val="4"/>
            <w:tcBorders>
              <w:top w:val="single" w:sz="4" w:space="0" w:color="000000"/>
              <w:left w:val="single" w:sz="4" w:space="0" w:color="000000"/>
              <w:bottom w:val="single" w:sz="8" w:space="0" w:color="000000"/>
              <w:right w:val="single" w:sz="4" w:space="0" w:color="000000"/>
            </w:tcBorders>
            <w:shd w:val="clear" w:color="auto" w:fill="auto"/>
          </w:tcPr>
          <w:p w:rsidR="00BC5896" w:rsidRPr="00815C13" w:rsidRDefault="00BC5896" w:rsidP="00A77605">
            <w:pPr>
              <w:spacing w:after="0"/>
              <w:rPr>
                <w:rFonts w:asciiTheme="minorHAnsi" w:hAnsiTheme="minorHAnsi"/>
                <w:color w:val="548DD4"/>
                <w:sz w:val="20"/>
                <w:szCs w:val="20"/>
              </w:rPr>
            </w:pPr>
            <w:r>
              <w:rPr>
                <w:rFonts w:asciiTheme="minorHAnsi" w:hAnsiTheme="minorHAnsi"/>
                <w:sz w:val="20"/>
              </w:rPr>
              <w:t xml:space="preserve">Popis plnění či výstupu </w:t>
            </w:r>
            <w:r>
              <w:rPr>
                <w:rFonts w:asciiTheme="minorHAnsi" w:hAnsiTheme="minorHAnsi"/>
                <w:b/>
                <w:color w:val="548DD4"/>
                <w:sz w:val="20"/>
              </w:rPr>
              <w:t>[250 znaků]</w:t>
            </w:r>
          </w:p>
          <w:p w:rsidR="000A63D4" w:rsidRPr="00815C13" w:rsidRDefault="000A63D4" w:rsidP="007D57A9">
            <w:pPr>
              <w:spacing w:after="0"/>
              <w:rPr>
                <w:rFonts w:asciiTheme="minorHAnsi" w:hAnsiTheme="minorHAnsi" w:cs="Open Sans"/>
                <w:bCs/>
                <w:sz w:val="20"/>
                <w:szCs w:val="20"/>
              </w:rPr>
            </w:pPr>
          </w:p>
        </w:tc>
        <w:tc>
          <w:tcPr>
            <w:tcW w:w="1276" w:type="dxa"/>
            <w:gridSpan w:val="2"/>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Cílová hodnota</w:t>
            </w:r>
          </w:p>
        </w:tc>
        <w:tc>
          <w:tcPr>
            <w:tcW w:w="1134" w:type="dxa"/>
            <w:tcBorders>
              <w:top w:val="single" w:sz="4" w:space="0" w:color="000000"/>
              <w:left w:val="single" w:sz="4" w:space="0" w:color="000000"/>
              <w:bottom w:val="single" w:sz="8" w:space="0" w:color="000000"/>
              <w:right w:val="single" w:sz="4" w:space="0" w:color="000000"/>
            </w:tcBorders>
            <w:shd w:val="clear" w:color="auto" w:fill="FFFFFF"/>
          </w:tcPr>
          <w:p w:rsidR="00BC5896" w:rsidRPr="00815C13" w:rsidRDefault="00BC5896" w:rsidP="00A77605">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bl>
    <w:p w:rsidR="007D57A9" w:rsidRPr="00815C13" w:rsidRDefault="007D57A9">
      <w:pPr>
        <w:suppressAutoHyphens w:val="0"/>
        <w:spacing w:after="0" w:line="240" w:lineRule="auto"/>
        <w:rPr>
          <w:rFonts w:asciiTheme="minorHAnsi" w:hAnsiTheme="minorHAnsi" w:cs="Open Sans"/>
          <w:bCs/>
          <w:sz w:val="20"/>
          <w:szCs w:val="20"/>
        </w:rPr>
        <w:sectPr w:rsidR="007D57A9" w:rsidRPr="00815C13" w:rsidSect="007D57A9">
          <w:pgSz w:w="11906" w:h="16838"/>
          <w:pgMar w:top="1417" w:right="1417" w:bottom="1417" w:left="1417" w:header="720" w:footer="708" w:gutter="0"/>
          <w:cols w:space="720"/>
          <w:docGrid w:linePitch="360" w:charSpace="-2049"/>
        </w:sectPr>
      </w:pPr>
    </w:p>
    <w:p w:rsidR="000B6AAD" w:rsidRPr="00815C13" w:rsidRDefault="000B6AAD" w:rsidP="005929FC">
      <w:pPr>
        <w:spacing w:after="0"/>
        <w:rPr>
          <w:rFonts w:asciiTheme="minorHAnsi" w:hAnsiTheme="minorHAnsi" w:cs="Open Sans"/>
          <w:bCs/>
          <w:sz w:val="20"/>
          <w:szCs w:val="20"/>
        </w:r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t>Rozpočet pracovního balíčku</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Rozpočtové položky</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Projektový partner 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Celkem</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Komentáře</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Personál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Administrativa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Cesty a ubytování</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Externí konzultace a služby</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Vybavení</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Mezisoučet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Příjmy</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Celkem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Rozdělení rozpočtu iniciativy podle let</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Rok</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2B7D85">
            <w:pPr>
              <w:suppressAutoHyphens w:val="0"/>
              <w:spacing w:after="0" w:line="240" w:lineRule="auto"/>
              <w:rPr>
                <w:rFonts w:eastAsia="Times New Roman"/>
                <w:color w:val="000000"/>
              </w:rPr>
            </w:pPr>
            <w:r>
              <w:rPr>
                <w:color w:val="000000"/>
              </w:rPr>
              <w:t xml:space="preserve">Celkem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rozpočtu</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Částka v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0D41A2" w:rsidRPr="00815C13" w:rsidRDefault="000D41A2" w:rsidP="005929FC">
      <w:pPr>
        <w:spacing w:after="0"/>
        <w:rPr>
          <w:rFonts w:asciiTheme="minorHAnsi" w:hAnsiTheme="minorHAnsi" w:cs="Open Sans"/>
          <w:bCs/>
          <w:sz w:val="20"/>
          <w:szCs w:val="20"/>
        </w:rPr>
        <w:sectPr w:rsidR="000D41A2" w:rsidRPr="00815C13" w:rsidSect="007D57A9">
          <w:pgSz w:w="16838" w:h="11906" w:orient="landscape"/>
          <w:pgMar w:top="1417" w:right="1417" w:bottom="1417" w:left="1417" w:header="720" w:footer="708" w:gutter="0"/>
          <w:cols w:space="720"/>
          <w:docGrid w:linePitch="360" w:charSpace="-2049"/>
        </w:sectPr>
      </w:pPr>
    </w:p>
    <w:tbl>
      <w:tblPr>
        <w:tblW w:w="9498" w:type="dxa"/>
        <w:tblInd w:w="-176" w:type="dxa"/>
        <w:tblLayout w:type="fixed"/>
        <w:tblCellMar>
          <w:top w:w="57" w:type="dxa"/>
        </w:tblCellMar>
        <w:tblLook w:val="0000" w:firstRow="0" w:lastRow="0" w:firstColumn="0" w:lastColumn="0" w:noHBand="0" w:noVBand="0"/>
      </w:tblPr>
      <w:tblGrid>
        <w:gridCol w:w="1560"/>
        <w:gridCol w:w="2025"/>
        <w:gridCol w:w="1663"/>
        <w:gridCol w:w="1401"/>
        <w:gridCol w:w="1321"/>
        <w:gridCol w:w="1528"/>
      </w:tblGrid>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E71CE0">
            <w:pPr>
              <w:pageBreakBefore/>
              <w:spacing w:after="60"/>
              <w:rPr>
                <w:rFonts w:asciiTheme="minorHAnsi" w:hAnsiTheme="minorHAnsi" w:cs="Open Sans"/>
                <w:b/>
                <w:bCs/>
                <w:sz w:val="20"/>
                <w:szCs w:val="20"/>
              </w:rPr>
            </w:pPr>
            <w:r>
              <w:rPr>
                <w:rFonts w:asciiTheme="minorHAnsi" w:hAnsiTheme="minorHAnsi"/>
                <w:b/>
                <w:sz w:val="20"/>
              </w:rPr>
              <w:lastRenderedPageBreak/>
              <w:t>Pracovní plán – Investice</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CE0" w:rsidRPr="00815C13" w:rsidRDefault="003D4CFD" w:rsidP="00E71CE0">
            <w:pPr>
              <w:rPr>
                <w:rFonts w:asciiTheme="minorHAnsi" w:hAnsiTheme="minorHAnsi"/>
                <w:i/>
                <w:sz w:val="20"/>
                <w:szCs w:val="20"/>
              </w:rPr>
            </w:pPr>
            <w:r>
              <w:rPr>
                <w:rFonts w:asciiTheme="minorHAnsi" w:hAnsiTheme="minorHAnsi"/>
                <w:b/>
                <w:sz w:val="20"/>
              </w:rPr>
              <w:t>Název</w:t>
            </w:r>
          </w:p>
          <w:p w:rsidR="00571324" w:rsidRDefault="00571324" w:rsidP="00571324">
            <w:pPr>
              <w:rPr>
                <w:ins w:id="1" w:author="Jean-Christophe Charlier" w:date="2015-11-30T18:34:00Z"/>
              </w:rPr>
            </w:pPr>
            <w:r w:rsidRPr="00314867">
              <w:rPr>
                <w:i/>
                <w:color w:val="548DD4"/>
                <w:sz w:val="20"/>
              </w:rPr>
              <w:t>Každé investici v rámci pracovního plánu odpovídá minimálně jedna investice.</w:t>
            </w:r>
          </w:p>
          <w:p w:rsidR="003D4CFD" w:rsidRPr="00815C13" w:rsidRDefault="003D4CFD" w:rsidP="00802226">
            <w:pPr>
              <w:spacing w:after="60"/>
              <w:jc w:val="both"/>
              <w:rPr>
                <w:rFonts w:asciiTheme="minorHAnsi" w:hAnsiTheme="minorHAnsi"/>
                <w:b/>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Pracovní plán – Měsíc zahájení</w:t>
            </w:r>
          </w:p>
        </w:tc>
        <w:tc>
          <w:tcPr>
            <w:tcW w:w="1321"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cs="Open Sans"/>
                <w:b/>
                <w:bCs/>
                <w:sz w:val="20"/>
                <w:szCs w:val="20"/>
              </w:rPr>
            </w:pPr>
            <w:r>
              <w:rPr>
                <w:rFonts w:asciiTheme="minorHAnsi" w:hAnsiTheme="minorHAnsi"/>
                <w:b/>
                <w:sz w:val="20"/>
              </w:rPr>
              <w:t>Pracovní plán – Měsíc ukončení</w:t>
            </w:r>
          </w:p>
        </w:tc>
        <w:tc>
          <w:tcPr>
            <w:tcW w:w="1528" w:type="dxa"/>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Pracovní plán – Rozpočet</w:t>
            </w:r>
          </w:p>
        </w:tc>
      </w:tr>
      <w:tr w:rsidR="00E71CE0" w:rsidRPr="00815C13" w:rsidTr="00D71AC6">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CFD" w:rsidRPr="00815C13" w:rsidRDefault="003D4CFD" w:rsidP="003914E1">
            <w:pPr>
              <w:spacing w:after="60"/>
              <w:jc w:val="center"/>
              <w:rPr>
                <w:rFonts w:asciiTheme="minorHAnsi" w:hAnsiTheme="minorHAnsi"/>
                <w:b/>
                <w:sz w:val="20"/>
                <w:szCs w:val="20"/>
              </w:rPr>
            </w:pPr>
            <w:r>
              <w:rPr>
                <w:rFonts w:asciiTheme="minorHAnsi" w:hAnsiTheme="minorHAnsi"/>
                <w:i/>
                <w:sz w:val="20"/>
              </w:rPr>
              <w:t>Vytvořit lze pouze jednu investici v rámci pracovního plánu</w:t>
            </w:r>
          </w:p>
        </w:tc>
        <w:tc>
          <w:tcPr>
            <w:tcW w:w="36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1CE0" w:rsidRPr="00815C13" w:rsidRDefault="00E71CE0" w:rsidP="00E71CE0">
            <w:pPr>
              <w:spacing w:after="60"/>
              <w:rPr>
                <w:rFonts w:asciiTheme="minorHAnsi" w:hAnsiTheme="minorHAnsi" w:cs="Open Sans"/>
                <w:b/>
                <w:bC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Automatický podle aktivit</w:t>
            </w:r>
          </w:p>
        </w:tc>
        <w:tc>
          <w:tcPr>
            <w:tcW w:w="1321"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cs="Open Sans"/>
                <w:bCs/>
                <w:i/>
                <w:sz w:val="20"/>
                <w:szCs w:val="20"/>
              </w:rPr>
            </w:pPr>
            <w:r>
              <w:rPr>
                <w:rFonts w:asciiTheme="minorHAnsi" w:hAnsiTheme="minorHAnsi"/>
                <w:i/>
                <w:sz w:val="20"/>
              </w:rPr>
              <w:t>Automatický podle aktivit</w:t>
            </w:r>
          </w:p>
        </w:tc>
        <w:tc>
          <w:tcPr>
            <w:tcW w:w="152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E71CE0" w:rsidRPr="00815C13" w:rsidRDefault="00E71CE0" w:rsidP="00E71CE0">
            <w:pPr>
              <w:spacing w:after="60"/>
              <w:rPr>
                <w:rFonts w:asciiTheme="minorHAnsi" w:hAnsiTheme="minorHAnsi"/>
                <w:sz w:val="20"/>
                <w:szCs w:val="20"/>
              </w:rPr>
            </w:pPr>
            <w:r>
              <w:rPr>
                <w:rFonts w:asciiTheme="minorHAnsi" w:hAnsiTheme="minorHAnsi"/>
                <w:i/>
                <w:sz w:val="20"/>
              </w:rPr>
              <w:t>Automatický</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Zapojení partnerů</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i/>
                <w:sz w:val="20"/>
                <w:szCs w:val="20"/>
              </w:rPr>
            </w:pPr>
            <w:r>
              <w:rPr>
                <w:rFonts w:asciiTheme="minorHAnsi" w:hAnsiTheme="minorHAnsi"/>
                <w:sz w:val="20"/>
              </w:rPr>
              <w:t>Pracovní plán – Zodpovědný partner</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Rozbalovací nabídka</w:t>
            </w:r>
          </w:p>
        </w:tc>
      </w:tr>
      <w:tr w:rsidR="00E71CE0" w:rsidRPr="00815C13" w:rsidTr="00D71AC6">
        <w:tc>
          <w:tcPr>
            <w:tcW w:w="3585"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6E6DAE" w:rsidP="00E71CE0">
            <w:pPr>
              <w:spacing w:after="60"/>
              <w:rPr>
                <w:rFonts w:asciiTheme="minorHAnsi" w:hAnsiTheme="minorHAnsi"/>
                <w:i/>
                <w:sz w:val="20"/>
                <w:szCs w:val="20"/>
              </w:rPr>
            </w:pPr>
            <w:r>
              <w:rPr>
                <w:rFonts w:asciiTheme="minorHAnsi" w:hAnsiTheme="minorHAnsi"/>
                <w:sz w:val="20"/>
              </w:rPr>
              <w:t>Další zúčastnění partneři</w:t>
            </w:r>
          </w:p>
        </w:tc>
        <w:tc>
          <w:tcPr>
            <w:tcW w:w="5913" w:type="dxa"/>
            <w:gridSpan w:val="4"/>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r>
              <w:rPr>
                <w:rFonts w:asciiTheme="minorHAnsi" w:hAnsiTheme="minorHAnsi"/>
                <w:i/>
                <w:sz w:val="20"/>
              </w:rPr>
              <w:t>Rozbalovací nabídka</w:t>
            </w:r>
          </w:p>
        </w:tc>
      </w:tr>
      <w:tr w:rsidR="00E71CE0" w:rsidRPr="00815C1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6413CD">
            <w:pPr>
              <w:spacing w:after="60"/>
              <w:rPr>
                <w:rFonts w:asciiTheme="minorHAnsi" w:hAnsiTheme="minorHAnsi"/>
                <w:sz w:val="20"/>
                <w:szCs w:val="20"/>
              </w:rPr>
            </w:pPr>
            <w:r>
              <w:rPr>
                <w:rFonts w:asciiTheme="minorHAnsi" w:hAnsiTheme="minorHAnsi"/>
                <w:b/>
                <w:sz w:val="20"/>
              </w:rPr>
              <w:t xml:space="preserve">Souhrn </w:t>
            </w:r>
          </w:p>
        </w:tc>
      </w:tr>
      <w:tr w:rsidR="00E71CE0" w:rsidRPr="006B79D3" w:rsidTr="00D71AC6">
        <w:tc>
          <w:tcPr>
            <w:tcW w:w="9498" w:type="dxa"/>
            <w:gridSpan w:val="6"/>
            <w:tcBorders>
              <w:top w:val="single" w:sz="4" w:space="0" w:color="000000"/>
              <w:left w:val="single" w:sz="4" w:space="0" w:color="000000"/>
              <w:bottom w:val="single" w:sz="4" w:space="0" w:color="000000"/>
              <w:right w:val="single" w:sz="4" w:space="0" w:color="000000"/>
            </w:tcBorders>
            <w:shd w:val="clear" w:color="auto" w:fill="auto"/>
          </w:tcPr>
          <w:p w:rsidR="000D41A2" w:rsidRPr="0067110E" w:rsidRDefault="006413CD" w:rsidP="003914E1">
            <w:pPr>
              <w:spacing w:after="60"/>
              <w:rPr>
                <w:rFonts w:asciiTheme="minorHAnsi" w:hAnsiTheme="minorHAnsi" w:cs="Open Sans"/>
                <w:bCs/>
                <w:sz w:val="20"/>
                <w:szCs w:val="20"/>
              </w:rPr>
            </w:pPr>
            <w:r>
              <w:rPr>
                <w:rFonts w:asciiTheme="minorHAnsi" w:hAnsiTheme="minorHAnsi"/>
                <w:b/>
                <w:color w:val="548DD4"/>
                <w:sz w:val="20"/>
              </w:rPr>
              <w:t xml:space="preserve">[1500 znaků] </w:t>
            </w:r>
            <w:r>
              <w:rPr>
                <w:rFonts w:asciiTheme="minorHAnsi" w:hAnsiTheme="minorHAnsi"/>
                <w:i/>
                <w:color w:val="548DD4"/>
                <w:sz w:val="20"/>
              </w:rPr>
              <w:t>Uveďte krátký popis pracovního balíčku a relevantní důvody.</w:t>
            </w:r>
          </w:p>
        </w:tc>
      </w:tr>
    </w:tbl>
    <w:p w:rsidR="00421178" w:rsidRDefault="00421178" w:rsidP="005929FC">
      <w:pPr>
        <w:spacing w:after="0"/>
        <w:rPr>
          <w:rFonts w:asciiTheme="minorHAnsi" w:hAnsiTheme="minorHAnsi" w:cs="Open Sans"/>
          <w:bCs/>
          <w:sz w:val="20"/>
          <w:szCs w:val="20"/>
        </w:rPr>
        <w:sectPr w:rsidR="00421178" w:rsidSect="000D41A2">
          <w:pgSz w:w="11906" w:h="16838"/>
          <w:pgMar w:top="1417" w:right="1417" w:bottom="1417" w:left="1417" w:header="720" w:footer="708" w:gutter="0"/>
          <w:cols w:space="720"/>
          <w:docGrid w:linePitch="360" w:charSpace="-2049"/>
        </w:sectPr>
      </w:pPr>
    </w:p>
    <w:tbl>
      <w:tblPr>
        <w:tblW w:w="0" w:type="auto"/>
        <w:tblInd w:w="108" w:type="dxa"/>
        <w:tblLayout w:type="fixed"/>
        <w:tblCellMar>
          <w:top w:w="57" w:type="dxa"/>
        </w:tblCellMar>
        <w:tblLook w:val="0000" w:firstRow="0" w:lastRow="0" w:firstColumn="0" w:lastColumn="0" w:noHBand="0" w:noVBand="0"/>
      </w:tblPr>
      <w:tblGrid>
        <w:gridCol w:w="13779"/>
      </w:tblGrid>
      <w:tr w:rsidR="005E0202" w:rsidRPr="00815C13" w:rsidTr="008073E7">
        <w:tc>
          <w:tcPr>
            <w:tcW w:w="13779"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5E0202" w:rsidRPr="00815C13" w:rsidRDefault="005E0202" w:rsidP="002B7D85">
            <w:pPr>
              <w:spacing w:after="60"/>
              <w:rPr>
                <w:rFonts w:asciiTheme="minorHAnsi" w:hAnsiTheme="minorHAnsi"/>
                <w:sz w:val="20"/>
                <w:szCs w:val="20"/>
              </w:rPr>
            </w:pPr>
            <w:r>
              <w:rPr>
                <w:rFonts w:asciiTheme="minorHAnsi" w:hAnsiTheme="minorHAnsi"/>
                <w:b/>
                <w:sz w:val="20"/>
              </w:rPr>
              <w:lastRenderedPageBreak/>
              <w:t>Rozpočet pracovního balíčku</w:t>
            </w:r>
          </w:p>
        </w:tc>
      </w:tr>
    </w:tbl>
    <w:p w:rsidR="005E0202" w:rsidRDefault="005E0202" w:rsidP="005E0202">
      <w:pPr>
        <w:spacing w:after="0"/>
        <w:rPr>
          <w:rFonts w:asciiTheme="minorHAnsi" w:hAnsiTheme="minorHAnsi" w:cs="Open Sans"/>
          <w:bCs/>
          <w:sz w:val="20"/>
          <w:szCs w:val="20"/>
        </w:rPr>
      </w:pPr>
    </w:p>
    <w:tbl>
      <w:tblPr>
        <w:tblW w:w="13750" w:type="dxa"/>
        <w:tblInd w:w="137" w:type="dxa"/>
        <w:tblCellMar>
          <w:left w:w="70" w:type="dxa"/>
          <w:right w:w="70" w:type="dxa"/>
        </w:tblCellMar>
        <w:tblLook w:val="04A0" w:firstRow="1" w:lastRow="0" w:firstColumn="1" w:lastColumn="0" w:noHBand="0" w:noVBand="1"/>
      </w:tblPr>
      <w:tblGrid>
        <w:gridCol w:w="3503"/>
        <w:gridCol w:w="1600"/>
        <w:gridCol w:w="1460"/>
        <w:gridCol w:w="1460"/>
        <w:gridCol w:w="1600"/>
        <w:gridCol w:w="4127"/>
      </w:tblGrid>
      <w:tr w:rsidR="005E0202" w:rsidRPr="005E0202" w:rsidTr="008073E7">
        <w:trPr>
          <w:trHeight w:val="300"/>
        </w:trPr>
        <w:tc>
          <w:tcPr>
            <w:tcW w:w="3503"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Rozpočtové položky</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PP1</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PP2</w:t>
            </w:r>
          </w:p>
        </w:tc>
        <w:tc>
          <w:tcPr>
            <w:tcW w:w="14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Projektový partner n</w:t>
            </w:r>
          </w:p>
        </w:tc>
        <w:tc>
          <w:tcPr>
            <w:tcW w:w="160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Celkem</w:t>
            </w:r>
          </w:p>
        </w:tc>
        <w:tc>
          <w:tcPr>
            <w:tcW w:w="4127"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Komentáře</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Personál</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Administrativa</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Cesty a ubytování</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Externí konzultace a služby</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Vybavení</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Mezisoučet</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Příjmy</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[250 znaků]</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Celkem EUR</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46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w:t>
            </w:r>
          </w:p>
        </w:tc>
      </w:tr>
      <w:tr w:rsidR="005E0202" w:rsidRPr="005E0202" w:rsidTr="002B7D85">
        <w:trPr>
          <w:trHeight w:val="300"/>
        </w:trPr>
        <w:tc>
          <w:tcPr>
            <w:tcW w:w="3503"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eastAsia="Times New Roman"/>
                <w:color w:val="00000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46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1600"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c>
          <w:tcPr>
            <w:tcW w:w="4127" w:type="dxa"/>
            <w:tcBorders>
              <w:top w:val="nil"/>
              <w:left w:val="nil"/>
              <w:bottom w:val="nil"/>
              <w:right w:val="nil"/>
            </w:tcBorders>
            <w:shd w:val="clear" w:color="auto" w:fill="auto"/>
            <w:noWrap/>
            <w:vAlign w:val="bottom"/>
          </w:tcPr>
          <w:p w:rsidR="005E0202" w:rsidRPr="005E0202" w:rsidRDefault="005E0202" w:rsidP="002B7D85">
            <w:pPr>
              <w:suppressAutoHyphens w:val="0"/>
              <w:spacing w:after="0" w:line="240" w:lineRule="auto"/>
              <w:rPr>
                <w:rFonts w:ascii="Times New Roman" w:eastAsia="Times New Roman" w:hAnsi="Times New Roman"/>
                <w:sz w:val="20"/>
                <w:szCs w:val="20"/>
              </w:rPr>
            </w:pPr>
          </w:p>
        </w:tc>
      </w:tr>
      <w:tr w:rsidR="005E0202" w:rsidRPr="006B79D3" w:rsidTr="002B7D85">
        <w:trPr>
          <w:trHeight w:val="300"/>
        </w:trPr>
        <w:tc>
          <w:tcPr>
            <w:tcW w:w="13750"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5E0202" w:rsidRPr="005E0202" w:rsidRDefault="005E0202" w:rsidP="002B7D85">
            <w:pPr>
              <w:suppressAutoHyphens w:val="0"/>
              <w:spacing w:after="0" w:line="240" w:lineRule="auto"/>
              <w:jc w:val="center"/>
              <w:rPr>
                <w:rFonts w:eastAsia="Times New Roman"/>
                <w:b/>
                <w:color w:val="000000"/>
              </w:rPr>
            </w:pPr>
            <w:r>
              <w:rPr>
                <w:b/>
                <w:color w:val="000000"/>
              </w:rPr>
              <w:t>Rozdělení rozpočtu iniciativy podle let</w:t>
            </w:r>
          </w:p>
        </w:tc>
      </w:tr>
      <w:tr w:rsidR="008073E7" w:rsidRPr="005E0202" w:rsidTr="008073E7">
        <w:trPr>
          <w:trHeight w:val="300"/>
        </w:trPr>
        <w:tc>
          <w:tcPr>
            <w:tcW w:w="350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Rok</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FFFFFF" w:themeFill="background1"/>
            <w:noWrap/>
            <w:vAlign w:val="bottom"/>
            <w:hideMark/>
          </w:tcPr>
          <w:p w:rsidR="005E0202" w:rsidRPr="005E0202" w:rsidRDefault="008073E7" w:rsidP="002B7D85">
            <w:pPr>
              <w:suppressAutoHyphens w:val="0"/>
              <w:spacing w:after="0" w:line="240" w:lineRule="auto"/>
              <w:rPr>
                <w:rFonts w:eastAsia="Times New Roman"/>
                <w:color w:val="000000"/>
              </w:rPr>
            </w:pPr>
            <w:r>
              <w:rPr>
                <w:color w:val="000000"/>
              </w:rPr>
              <w:t xml:space="preserve">Celkem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 rozpočtu</w:t>
            </w: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FFFFFF" w:themeFill="background1"/>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jc w:val="right"/>
              <w:rPr>
                <w:rFonts w:eastAsia="Times New Roman"/>
                <w:color w:val="000000"/>
              </w:rPr>
            </w:pPr>
            <w:r>
              <w:rPr>
                <w:color w:val="000000"/>
              </w:rPr>
              <w:t>100 %</w:t>
            </w:r>
          </w:p>
        </w:tc>
      </w:tr>
      <w:tr w:rsidR="005E0202" w:rsidRPr="005E0202" w:rsidTr="002B7D85">
        <w:trPr>
          <w:trHeight w:val="30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5E0202" w:rsidRPr="005E0202" w:rsidRDefault="005E0202" w:rsidP="002B7D85">
            <w:pPr>
              <w:suppressAutoHyphens w:val="0"/>
              <w:spacing w:after="0" w:line="240" w:lineRule="auto"/>
              <w:rPr>
                <w:rFonts w:eastAsia="Times New Roman"/>
                <w:color w:val="000000"/>
              </w:rPr>
            </w:pPr>
            <w:r>
              <w:rPr>
                <w:color w:val="000000"/>
              </w:rPr>
              <w:t>Částka v EUR</w:t>
            </w: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46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1600"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c>
          <w:tcPr>
            <w:tcW w:w="4127" w:type="dxa"/>
            <w:tcBorders>
              <w:top w:val="nil"/>
              <w:left w:val="nil"/>
              <w:bottom w:val="single" w:sz="4" w:space="0" w:color="auto"/>
              <w:right w:val="single" w:sz="4" w:space="0" w:color="auto"/>
            </w:tcBorders>
            <w:shd w:val="clear" w:color="auto" w:fill="auto"/>
            <w:noWrap/>
            <w:vAlign w:val="bottom"/>
          </w:tcPr>
          <w:p w:rsidR="005E0202" w:rsidRPr="005E0202" w:rsidRDefault="005E0202" w:rsidP="002B7D85">
            <w:pPr>
              <w:suppressAutoHyphens w:val="0"/>
              <w:spacing w:after="0" w:line="240" w:lineRule="auto"/>
              <w:jc w:val="right"/>
              <w:rPr>
                <w:rFonts w:eastAsia="Times New Roman"/>
                <w:color w:val="000000"/>
              </w:rPr>
            </w:pPr>
          </w:p>
        </w:tc>
      </w:tr>
    </w:tbl>
    <w:p w:rsidR="005E0202" w:rsidRPr="00815C13" w:rsidRDefault="005E0202" w:rsidP="005E0202">
      <w:pPr>
        <w:spacing w:after="0"/>
        <w:rPr>
          <w:rFonts w:asciiTheme="minorHAnsi" w:hAnsiTheme="minorHAnsi" w:cs="Open Sans"/>
          <w:bCs/>
          <w:sz w:val="20"/>
          <w:szCs w:val="20"/>
        </w:rPr>
      </w:pPr>
    </w:p>
    <w:p w:rsidR="00421178" w:rsidRDefault="00421178" w:rsidP="000D41A2">
      <w:pPr>
        <w:rPr>
          <w:rFonts w:asciiTheme="minorHAnsi" w:hAnsiTheme="minorHAnsi" w:cs="Open Sans"/>
          <w:b/>
          <w:sz w:val="20"/>
          <w:szCs w:val="20"/>
          <w:u w:val="single"/>
        </w:rPr>
        <w:sectPr w:rsidR="00421178" w:rsidSect="00421178">
          <w:pgSz w:w="16838" w:h="11906" w:orient="landscape"/>
          <w:pgMar w:top="1417" w:right="1417" w:bottom="1417" w:left="1417" w:header="720" w:footer="708" w:gutter="0"/>
          <w:cols w:space="720"/>
          <w:docGrid w:linePitch="360" w:charSpace="-2049"/>
        </w:sectPr>
      </w:pPr>
    </w:p>
    <w:p w:rsidR="005929FC" w:rsidRPr="00815C13" w:rsidRDefault="00E71CE0" w:rsidP="000D41A2">
      <w:pPr>
        <w:rPr>
          <w:rFonts w:asciiTheme="minorHAnsi" w:hAnsiTheme="minorHAnsi" w:cs="Open Sans"/>
          <w:bCs/>
          <w:sz w:val="20"/>
          <w:szCs w:val="20"/>
        </w:rPr>
      </w:pPr>
      <w:r>
        <w:rPr>
          <w:rFonts w:asciiTheme="minorHAnsi" w:hAnsiTheme="minorHAnsi"/>
          <w:b/>
          <w:sz w:val="20"/>
          <w:u w:val="single"/>
        </w:rPr>
        <w:lastRenderedPageBreak/>
        <w:t>Investice 1</w:t>
      </w:r>
    </w:p>
    <w:tbl>
      <w:tblPr>
        <w:tblW w:w="9518" w:type="dxa"/>
        <w:tblInd w:w="-279" w:type="dxa"/>
        <w:tblLayout w:type="fixed"/>
        <w:tblCellMar>
          <w:left w:w="0" w:type="dxa"/>
          <w:right w:w="0" w:type="dxa"/>
        </w:tblCellMar>
        <w:tblLook w:val="0000" w:firstRow="0" w:lastRow="0" w:firstColumn="0" w:lastColumn="0" w:noHBand="0" w:noVBand="0"/>
      </w:tblPr>
      <w:tblGrid>
        <w:gridCol w:w="1183"/>
        <w:gridCol w:w="2517"/>
        <w:gridCol w:w="3384"/>
        <w:gridCol w:w="1276"/>
        <w:gridCol w:w="1133"/>
        <w:gridCol w:w="25"/>
      </w:tblGrid>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D71AC6" w:rsidRPr="00815C13" w:rsidRDefault="00D71AC6" w:rsidP="00E71CE0">
            <w:pPr>
              <w:spacing w:after="60"/>
              <w:rPr>
                <w:rFonts w:asciiTheme="minorHAnsi" w:hAnsiTheme="minorHAnsi" w:cs="Open Sans"/>
                <w:b/>
                <w:bCs/>
                <w:sz w:val="20"/>
                <w:szCs w:val="20"/>
              </w:rPr>
            </w:pPr>
            <w:r>
              <w:rPr>
                <w:rFonts w:asciiTheme="minorHAnsi" w:hAnsiTheme="minorHAnsi"/>
                <w:b/>
                <w:sz w:val="20"/>
              </w:rPr>
              <w:t>Název investice</w:t>
            </w:r>
          </w:p>
        </w:tc>
        <w:tc>
          <w:tcPr>
            <w:tcW w:w="25" w:type="dxa"/>
            <w:shd w:val="clear" w:color="auto" w:fill="auto"/>
          </w:tcPr>
          <w:p w:rsidR="00D71AC6" w:rsidRPr="00815C13" w:rsidRDefault="00D71AC6">
            <w:pPr>
              <w:rPr>
                <w:rFonts w:asciiTheme="minorHAnsi" w:hAnsiTheme="minorHAnsi"/>
                <w:sz w:val="20"/>
                <w:szCs w:val="20"/>
              </w:rPr>
            </w:pPr>
          </w:p>
        </w:tc>
      </w:tr>
      <w:tr w:rsidR="00D71AC6"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E71CE0">
            <w:pPr>
              <w:spacing w:after="60"/>
              <w:rPr>
                <w:rFonts w:asciiTheme="minorHAnsi" w:hAnsiTheme="minorHAnsi" w:cs="Open Sans"/>
                <w:b/>
                <w:bCs/>
                <w:sz w:val="20"/>
                <w:szCs w:val="20"/>
              </w:rPr>
            </w:pPr>
          </w:p>
        </w:tc>
        <w:tc>
          <w:tcPr>
            <w:tcW w:w="25" w:type="dxa"/>
            <w:shd w:val="clear" w:color="auto" w:fill="auto"/>
          </w:tcPr>
          <w:p w:rsidR="00D71AC6" w:rsidRPr="00815C13" w:rsidRDefault="00D71AC6">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60"/>
              <w:rPr>
                <w:rFonts w:asciiTheme="minorHAnsi" w:hAnsiTheme="minorHAnsi"/>
                <w:sz w:val="20"/>
                <w:szCs w:val="20"/>
              </w:rPr>
            </w:pPr>
            <w:r>
              <w:rPr>
                <w:rFonts w:asciiTheme="minorHAnsi" w:hAnsiTheme="minorHAnsi"/>
                <w:b/>
                <w:sz w:val="20"/>
              </w:rPr>
              <w:t>Popis investice</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E466C5" w:rsidRPr="00802226" w:rsidRDefault="00A43477" w:rsidP="00074E59">
            <w:pPr>
              <w:spacing w:after="60"/>
              <w:rPr>
                <w:rFonts w:asciiTheme="minorHAnsi" w:eastAsia="Times New Roman" w:hAnsiTheme="minorHAnsi" w:cs="Open Sans"/>
                <w:i/>
                <w:color w:val="548DD4"/>
                <w:sz w:val="20"/>
                <w:szCs w:val="20"/>
              </w:rPr>
            </w:pPr>
            <w:r>
              <w:rPr>
                <w:rFonts w:asciiTheme="minorHAnsi" w:hAnsiTheme="minorHAnsi"/>
                <w:b/>
                <w:color w:val="548DD4"/>
                <w:sz w:val="20"/>
              </w:rPr>
              <w:t xml:space="preserve">[1000 znaků] </w:t>
            </w:r>
            <w:r>
              <w:rPr>
                <w:rFonts w:asciiTheme="minorHAnsi" w:hAnsiTheme="minorHAnsi"/>
                <w:i/>
                <w:color w:val="548DD4"/>
                <w:sz w:val="20"/>
              </w:rPr>
              <w:t xml:space="preserve">Popište investici a vysvětlete spojitost s obecnými pracovními balíčky a celkovou logikou projektu.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blPrEx>
          <w:tblCellMar>
            <w:top w:w="57" w:type="dxa"/>
            <w:left w:w="108" w:type="dxa"/>
            <w:right w:w="108" w:type="dxa"/>
          </w:tblCellMar>
        </w:tblPrEx>
        <w:trPr>
          <w:gridAfter w:val="1"/>
          <w:wAfter w:w="25" w:type="dxa"/>
        </w:trPr>
        <w:tc>
          <w:tcPr>
            <w:tcW w:w="3700" w:type="dxa"/>
            <w:gridSpan w:val="2"/>
            <w:tcBorders>
              <w:top w:val="single" w:sz="4" w:space="0" w:color="000000"/>
              <w:left w:val="single" w:sz="4" w:space="0" w:color="000000"/>
              <w:bottom w:val="single" w:sz="4" w:space="0" w:color="000000"/>
              <w:right w:val="single" w:sz="4" w:space="0" w:color="000000"/>
            </w:tcBorders>
            <w:shd w:val="clear" w:color="auto" w:fill="E5DFEC"/>
          </w:tcPr>
          <w:p w:rsidR="00E71CE0" w:rsidRPr="00D71AC6" w:rsidRDefault="00E71CE0" w:rsidP="00E71CE0">
            <w:pPr>
              <w:spacing w:after="60"/>
              <w:rPr>
                <w:rFonts w:asciiTheme="minorHAnsi" w:hAnsiTheme="minorHAnsi"/>
                <w:b/>
                <w:i/>
                <w:sz w:val="20"/>
                <w:szCs w:val="20"/>
              </w:rPr>
            </w:pPr>
            <w:r>
              <w:rPr>
                <w:rFonts w:asciiTheme="minorHAnsi" w:hAnsiTheme="minorHAnsi"/>
                <w:b/>
                <w:sz w:val="20"/>
              </w:rPr>
              <w:t>Zúčastnění partneři</w:t>
            </w:r>
          </w:p>
        </w:tc>
        <w:tc>
          <w:tcPr>
            <w:tcW w:w="5793" w:type="dxa"/>
            <w:gridSpan w:val="3"/>
            <w:tcBorders>
              <w:top w:val="single" w:sz="4" w:space="0" w:color="000000"/>
              <w:left w:val="single" w:sz="4" w:space="0" w:color="000000"/>
              <w:bottom w:val="single" w:sz="4" w:space="0" w:color="000000"/>
              <w:right w:val="single" w:sz="4" w:space="0" w:color="000000"/>
            </w:tcBorders>
            <w:shd w:val="clear" w:color="auto" w:fill="FFFFFF"/>
          </w:tcPr>
          <w:p w:rsidR="00E71CE0" w:rsidRPr="00815C13" w:rsidRDefault="00E71CE0" w:rsidP="00E71CE0">
            <w:pPr>
              <w:spacing w:after="60"/>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02226" w:rsidRDefault="00E71CE0" w:rsidP="00D71AC6">
            <w:pPr>
              <w:spacing w:after="0"/>
              <w:rPr>
                <w:rFonts w:asciiTheme="minorHAnsi" w:eastAsia="Times New Roman" w:hAnsiTheme="minorHAnsi" w:cs="Open Sans"/>
                <w:i/>
                <w:color w:val="548DD4"/>
                <w:sz w:val="20"/>
                <w:szCs w:val="20"/>
              </w:rPr>
            </w:pPr>
            <w:r>
              <w:rPr>
                <w:rFonts w:asciiTheme="minorHAnsi" w:hAnsiTheme="minorHAnsi"/>
                <w:b/>
                <w:sz w:val="20"/>
              </w:rPr>
              <w:t xml:space="preserve">Místo investice </w:t>
            </w:r>
          </w:p>
        </w:tc>
        <w:tc>
          <w:tcPr>
            <w:tcW w:w="25" w:type="dxa"/>
            <w:shd w:val="clear" w:color="auto" w:fill="auto"/>
          </w:tcPr>
          <w:p w:rsidR="00310D1B" w:rsidRPr="00802226" w:rsidRDefault="00310D1B">
            <w:pPr>
              <w:rPr>
                <w:rFonts w:asciiTheme="minorHAnsi" w:hAnsiTheme="minorHAnsi"/>
                <w:sz w:val="20"/>
                <w:szCs w:val="20"/>
              </w:rPr>
            </w:pPr>
          </w:p>
        </w:tc>
      </w:tr>
      <w:tr w:rsidR="00D71AC6"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auto"/>
          </w:tcPr>
          <w:p w:rsidR="00D71AC6" w:rsidRPr="00815C13" w:rsidRDefault="00D71AC6" w:rsidP="00D71AC6">
            <w:pPr>
              <w:spacing w:after="0"/>
              <w:rPr>
                <w:rFonts w:asciiTheme="minorHAnsi" w:hAnsiTheme="minorHAnsi" w:cs="Open Sans"/>
                <w:b/>
                <w:bCs/>
                <w:sz w:val="20"/>
                <w:szCs w:val="20"/>
              </w:rPr>
            </w:pPr>
            <w:r>
              <w:rPr>
                <w:rFonts w:asciiTheme="minorHAnsi" w:hAnsiTheme="minorHAnsi"/>
                <w:i/>
                <w:color w:val="548DD4"/>
                <w:sz w:val="20"/>
              </w:rPr>
              <w:t>Fyzická lokalita investice</w:t>
            </w:r>
          </w:p>
        </w:tc>
        <w:tc>
          <w:tcPr>
            <w:tcW w:w="25" w:type="dxa"/>
            <w:shd w:val="clear" w:color="auto" w:fill="auto"/>
          </w:tcPr>
          <w:p w:rsidR="00D71AC6" w:rsidRPr="00802226" w:rsidRDefault="00D71AC6">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Rizika spojená s investicí</w:t>
            </w:r>
          </w:p>
        </w:tc>
        <w:tc>
          <w:tcPr>
            <w:tcW w:w="25" w:type="dxa"/>
            <w:shd w:val="clear" w:color="auto" w:fill="auto"/>
          </w:tcPr>
          <w:p w:rsidR="00310D1B" w:rsidRPr="00815C13" w:rsidRDefault="00310D1B">
            <w:pPr>
              <w:rPr>
                <w:rFonts w:asciiTheme="minorHAnsi" w:hAnsiTheme="minorHAnsi"/>
                <w:sz w:val="20"/>
                <w:szCs w:val="20"/>
              </w:rPr>
            </w:pPr>
          </w:p>
        </w:tc>
      </w:tr>
      <w:tr w:rsidR="00E71CE0" w:rsidRPr="00074E59"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074E59" w:rsidRDefault="00A43477" w:rsidP="00074E59">
            <w:pPr>
              <w:spacing w:after="0"/>
              <w:rPr>
                <w:sz w:val="20"/>
                <w:szCs w:val="20"/>
              </w:rPr>
            </w:pPr>
            <w:r>
              <w:rPr>
                <w:rFonts w:asciiTheme="minorHAnsi" w:hAnsiTheme="minorHAnsi"/>
                <w:b/>
                <w:color w:val="548DD4"/>
                <w:sz w:val="20"/>
              </w:rPr>
              <w:t xml:space="preserve">[1000 znaků] </w:t>
            </w:r>
            <w:r>
              <w:rPr>
                <w:rFonts w:asciiTheme="minorHAnsi" w:hAnsiTheme="minorHAnsi"/>
                <w:i/>
                <w:color w:val="548DD4"/>
                <w:sz w:val="20"/>
              </w:rPr>
              <w:t>Popis rizik spojených s investicí, průchodná a neprůchodná rozhodnutí atd. (existují-li nějaká)</w:t>
            </w:r>
            <w:r>
              <w:rPr>
                <w:sz w:val="20"/>
              </w:rPr>
              <w:t xml:space="preserve"> </w:t>
            </w:r>
          </w:p>
        </w:tc>
        <w:tc>
          <w:tcPr>
            <w:tcW w:w="25" w:type="dxa"/>
            <w:shd w:val="clear" w:color="auto" w:fill="auto"/>
          </w:tcPr>
          <w:p w:rsidR="00310D1B" w:rsidRPr="00074E59"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Dokumentace investice</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E466C5" w:rsidRPr="00B23535" w:rsidRDefault="00A43477" w:rsidP="00074E59">
            <w:pPr>
              <w:spacing w:after="0"/>
              <w:rPr>
                <w:sz w:val="20"/>
                <w:szCs w:val="20"/>
              </w:rPr>
            </w:pPr>
            <w:r>
              <w:rPr>
                <w:rFonts w:asciiTheme="minorHAnsi" w:hAnsiTheme="minorHAnsi"/>
                <w:b/>
                <w:color w:val="548DD4"/>
                <w:sz w:val="20"/>
              </w:rPr>
              <w:t xml:space="preserve">[1000 znaků] </w:t>
            </w:r>
            <w:r>
              <w:rPr>
                <w:rFonts w:asciiTheme="minorHAnsi" w:hAnsiTheme="minorHAnsi"/>
                <w:i/>
                <w:color w:val="548DD4"/>
                <w:sz w:val="20"/>
              </w:rPr>
              <w:t>Uveďte všechny technické požadavky a povolení (např. stavební povolení) potřebné k investici podle příslušné národní legislativy.</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15C1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E71CE0" w:rsidP="00E71CE0">
            <w:pPr>
              <w:spacing w:after="0"/>
              <w:rPr>
                <w:rFonts w:asciiTheme="minorHAnsi" w:hAnsiTheme="minorHAnsi"/>
                <w:sz w:val="20"/>
                <w:szCs w:val="20"/>
              </w:rPr>
            </w:pPr>
            <w:r>
              <w:rPr>
                <w:rFonts w:asciiTheme="minorHAnsi" w:hAnsiTheme="minorHAnsi"/>
                <w:b/>
                <w:sz w:val="20"/>
              </w:rPr>
              <w:t>Vlastnictví</w:t>
            </w:r>
          </w:p>
        </w:tc>
        <w:tc>
          <w:tcPr>
            <w:tcW w:w="25" w:type="dxa"/>
            <w:shd w:val="clear" w:color="auto" w:fill="auto"/>
          </w:tcPr>
          <w:p w:rsidR="00310D1B" w:rsidRPr="00815C13" w:rsidRDefault="00310D1B">
            <w:pPr>
              <w:rPr>
                <w:rFonts w:asciiTheme="minorHAnsi" w:hAnsiTheme="minorHAnsi"/>
                <w:sz w:val="20"/>
                <w:szCs w:val="20"/>
              </w:rPr>
            </w:pPr>
          </w:p>
        </w:tc>
      </w:tr>
      <w:tr w:rsidR="00E71CE0" w:rsidRPr="006B79D3"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FFFFFF"/>
          </w:tcPr>
          <w:p w:rsidR="00802226" w:rsidRPr="00E95F1C" w:rsidRDefault="00A43477" w:rsidP="00E71CE0">
            <w:pPr>
              <w:spacing w:after="60"/>
              <w:rPr>
                <w:rFonts w:asciiTheme="minorHAnsi" w:hAnsiTheme="minorHAnsi"/>
                <w:b/>
                <w:sz w:val="20"/>
                <w:szCs w:val="20"/>
              </w:rPr>
            </w:pPr>
            <w:r>
              <w:rPr>
                <w:rFonts w:asciiTheme="minorHAnsi" w:hAnsiTheme="minorHAnsi"/>
                <w:b/>
                <w:color w:val="548DD4"/>
                <w:sz w:val="20"/>
              </w:rPr>
              <w:t xml:space="preserve">[1000 znaků]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Kdo vlastní místo, kde se nachází investice? </w:t>
            </w:r>
          </w:p>
          <w:p w:rsidR="00802226" w:rsidRPr="00802226" w:rsidRDefault="00802226" w:rsidP="00802226">
            <w:pPr>
              <w:spacing w:after="60"/>
              <w:rPr>
                <w:rFonts w:asciiTheme="minorHAnsi" w:eastAsia="Times New Roman" w:hAnsiTheme="minorHAnsi" w:cs="Open Sans"/>
                <w:i/>
                <w:color w:val="548DD4"/>
                <w:sz w:val="20"/>
                <w:szCs w:val="20"/>
              </w:rPr>
            </w:pPr>
            <w:r>
              <w:rPr>
                <w:rFonts w:asciiTheme="minorHAnsi" w:hAnsiTheme="minorHAnsi"/>
                <w:i/>
                <w:color w:val="548DD4"/>
                <w:sz w:val="20"/>
              </w:rPr>
              <w:t xml:space="preserve">Kdo se stane vlastníkem investice po ukončení projektu? </w:t>
            </w:r>
          </w:p>
          <w:p w:rsidR="00E466C5" w:rsidRPr="00802226" w:rsidRDefault="00802226" w:rsidP="00802226">
            <w:pPr>
              <w:spacing w:after="60"/>
              <w:rPr>
                <w:rFonts w:asciiTheme="minorHAnsi" w:hAnsiTheme="minorHAnsi"/>
                <w:sz w:val="20"/>
                <w:szCs w:val="20"/>
              </w:rPr>
            </w:pPr>
            <w:r>
              <w:rPr>
                <w:rFonts w:asciiTheme="minorHAnsi" w:hAnsiTheme="minorHAnsi"/>
                <w:i/>
                <w:color w:val="548DD4"/>
                <w:sz w:val="20"/>
              </w:rPr>
              <w:t>Kdo se bude starat o údržbu investice? Jak to bude probíhat?</w:t>
            </w:r>
            <w:r>
              <w:rPr>
                <w:sz w:val="20"/>
              </w:rPr>
              <w:t xml:space="preserve"> </w:t>
            </w:r>
          </w:p>
        </w:tc>
        <w:tc>
          <w:tcPr>
            <w:tcW w:w="25" w:type="dxa"/>
            <w:shd w:val="clear" w:color="auto" w:fill="auto"/>
          </w:tcPr>
          <w:p w:rsidR="00310D1B" w:rsidRPr="00802226" w:rsidRDefault="00310D1B">
            <w:pPr>
              <w:rPr>
                <w:rFonts w:asciiTheme="minorHAnsi" w:hAnsiTheme="minorHAnsi"/>
                <w:sz w:val="20"/>
                <w:szCs w:val="20"/>
              </w:rPr>
            </w:pPr>
          </w:p>
        </w:tc>
      </w:tr>
      <w:tr w:rsidR="00E71CE0" w:rsidRPr="00870E5E" w:rsidTr="002F016E">
        <w:tc>
          <w:tcPr>
            <w:tcW w:w="9493" w:type="dxa"/>
            <w:gridSpan w:val="5"/>
            <w:tcBorders>
              <w:top w:val="single" w:sz="4" w:space="0" w:color="000000"/>
              <w:left w:val="single" w:sz="4" w:space="0" w:color="000000"/>
              <w:bottom w:val="single" w:sz="4" w:space="0" w:color="000000"/>
              <w:right w:val="single" w:sz="4" w:space="0" w:color="000000"/>
            </w:tcBorders>
            <w:shd w:val="clear" w:color="auto" w:fill="E5DFEC"/>
          </w:tcPr>
          <w:p w:rsidR="00E71CE0" w:rsidRPr="00815C13" w:rsidRDefault="00D71AC6" w:rsidP="00E71CE0">
            <w:pPr>
              <w:spacing w:after="60"/>
              <w:rPr>
                <w:rFonts w:asciiTheme="minorHAnsi" w:hAnsiTheme="minorHAnsi"/>
                <w:sz w:val="20"/>
                <w:szCs w:val="20"/>
              </w:rPr>
            </w:pPr>
            <w:r>
              <w:rPr>
                <w:rFonts w:asciiTheme="minorHAnsi" w:hAnsiTheme="minorHAnsi"/>
                <w:b/>
                <w:sz w:val="20"/>
              </w:rPr>
              <w:t>Aktivity, výstupy a plnění</w:t>
            </w:r>
          </w:p>
        </w:tc>
        <w:tc>
          <w:tcPr>
            <w:tcW w:w="25" w:type="dxa"/>
            <w:shd w:val="clear" w:color="auto" w:fill="auto"/>
          </w:tcPr>
          <w:p w:rsidR="00310D1B" w:rsidRPr="00815C13" w:rsidRDefault="00310D1B">
            <w:pPr>
              <w:rPr>
                <w:rFonts w:asciiTheme="minorHAnsi" w:hAnsiTheme="minorHAnsi"/>
                <w:sz w:val="20"/>
                <w:szCs w:val="20"/>
              </w:rPr>
            </w:pP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Aktivita 1.1</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Název aktivity</w:t>
            </w:r>
          </w:p>
          <w:p w:rsidR="00D71AC6" w:rsidRPr="0067110E" w:rsidRDefault="00D71AC6" w:rsidP="0067110E">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Zde uveďte různé aktivity v rámci pracovního balíčku. Na jeden pracovní balíček lze uvést nejvýše pět aktivit.</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Měsíc zahájení</w:t>
            </w:r>
          </w:p>
          <w:p w:rsidR="00D71AC6" w:rsidRPr="00815C13" w:rsidRDefault="00D71AC6" w:rsidP="00D71AC6">
            <w:pPr>
              <w:spacing w:after="0"/>
              <w:rPr>
                <w:rFonts w:asciiTheme="minorHAnsi" w:hAnsiTheme="minorHAnsi"/>
                <w:sz w:val="20"/>
                <w:szCs w:val="20"/>
              </w:rPr>
            </w:pPr>
            <w:r>
              <w:rPr>
                <w:rFonts w:asciiTheme="minorHAnsi" w:hAnsiTheme="minorHAnsi"/>
                <w:i/>
                <w:sz w:val="20"/>
              </w:rPr>
              <w:t>(MM/RRRR)</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Měsíc ukončení</w:t>
            </w:r>
          </w:p>
          <w:p w:rsidR="00D71AC6" w:rsidRPr="00815C13" w:rsidRDefault="00D71AC6" w:rsidP="00D71AC6">
            <w:pPr>
              <w:spacing w:after="0"/>
              <w:rPr>
                <w:rFonts w:asciiTheme="minorHAnsi" w:hAnsiTheme="minorHAnsi"/>
                <w:sz w:val="20"/>
                <w:szCs w:val="20"/>
              </w:rPr>
            </w:pPr>
            <w:r>
              <w:rPr>
                <w:rFonts w:asciiTheme="minorHAnsi" w:hAnsiTheme="minorHAnsi"/>
                <w:i/>
                <w:sz w:val="20"/>
              </w:rPr>
              <w:t>(MM/RRRR)</w:t>
            </w:r>
          </w:p>
        </w:tc>
      </w:tr>
      <w:tr w:rsidR="00D71AC6"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Popis aktivity a zúčastněných partnerů</w:t>
            </w:r>
          </w:p>
          <w:p w:rsidR="00D71AC6" w:rsidRPr="00815513" w:rsidRDefault="00D71AC6" w:rsidP="00D71AC6">
            <w:pPr>
              <w:pStyle w:val="CommentText1"/>
              <w:rPr>
                <w:rFonts w:asciiTheme="minorHAnsi" w:hAnsiTheme="minorHAnsi"/>
                <w:b/>
              </w:rPr>
            </w:pPr>
            <w:r>
              <w:rPr>
                <w:rFonts w:asciiTheme="minorHAnsi" w:hAnsiTheme="minorHAnsi"/>
                <w:b/>
                <w:color w:val="548DD4"/>
              </w:rPr>
              <w:t>[500 znaků]</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Plnění/výstup</w:t>
            </w:r>
          </w:p>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t>1.1.1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Popis plnění či výstupu </w:t>
            </w:r>
            <w:r>
              <w:rPr>
                <w:rFonts w:asciiTheme="minorHAnsi" w:hAnsiTheme="minorHAnsi"/>
                <w:b/>
                <w:color w:val="548DD4"/>
                <w:sz w:val="20"/>
              </w:rPr>
              <w:t>[250 znaků]</w:t>
            </w:r>
          </w:p>
          <w:p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Cílová hodnota</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D71AC6"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spacing w:after="0"/>
              <w:jc w:val="center"/>
              <w:rPr>
                <w:rFonts w:asciiTheme="minorHAnsi" w:hAnsiTheme="minorHAnsi"/>
                <w:sz w:val="20"/>
                <w:szCs w:val="20"/>
              </w:rPr>
            </w:pPr>
            <w:r>
              <w:rPr>
                <w:rFonts w:asciiTheme="minorHAnsi" w:hAnsiTheme="minorHAnsi"/>
                <w:sz w:val="20"/>
              </w:rPr>
              <w:t>Aktivita 1.2</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71AC6" w:rsidRDefault="00D71AC6" w:rsidP="00D71AC6">
            <w:pPr>
              <w:spacing w:after="0"/>
              <w:rPr>
                <w:rFonts w:asciiTheme="minorHAnsi" w:hAnsiTheme="minorHAnsi" w:cs="Open Sans"/>
                <w:bCs/>
                <w:sz w:val="20"/>
                <w:szCs w:val="20"/>
              </w:rPr>
            </w:pPr>
            <w:r>
              <w:rPr>
                <w:rFonts w:asciiTheme="minorHAnsi" w:hAnsiTheme="minorHAnsi"/>
                <w:sz w:val="20"/>
              </w:rPr>
              <w:t>Název aktivity</w:t>
            </w:r>
          </w:p>
          <w:p w:rsidR="00D71AC6" w:rsidRPr="00815C13" w:rsidRDefault="00D71AC6" w:rsidP="00D71AC6">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Měsíc zahájení</w:t>
            </w:r>
          </w:p>
          <w:p w:rsidR="00D71AC6" w:rsidRPr="00815C13" w:rsidRDefault="00D71AC6" w:rsidP="00D71AC6">
            <w:pPr>
              <w:spacing w:after="0"/>
              <w:rPr>
                <w:rFonts w:asciiTheme="minorHAnsi" w:hAnsiTheme="minorHAnsi"/>
                <w:sz w:val="20"/>
                <w:szCs w:val="20"/>
              </w:rPr>
            </w:pPr>
            <w:r>
              <w:rPr>
                <w:rFonts w:asciiTheme="minorHAnsi" w:hAnsiTheme="minorHAnsi"/>
                <w:i/>
                <w:sz w:val="20"/>
              </w:rPr>
              <w:t>(MM/RRRR)</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spacing w:after="0"/>
              <w:rPr>
                <w:rFonts w:asciiTheme="minorHAnsi" w:hAnsiTheme="minorHAnsi"/>
                <w:i/>
                <w:sz w:val="20"/>
                <w:szCs w:val="20"/>
              </w:rPr>
            </w:pPr>
            <w:r>
              <w:rPr>
                <w:rFonts w:asciiTheme="minorHAnsi" w:hAnsiTheme="minorHAnsi"/>
                <w:sz w:val="20"/>
              </w:rPr>
              <w:t>Měsíc ukončení</w:t>
            </w:r>
          </w:p>
          <w:p w:rsidR="00D71AC6" w:rsidRPr="00815C13" w:rsidRDefault="00D71AC6" w:rsidP="00D71AC6">
            <w:pPr>
              <w:spacing w:after="0"/>
              <w:rPr>
                <w:rFonts w:asciiTheme="minorHAnsi" w:hAnsiTheme="minorHAnsi"/>
                <w:sz w:val="20"/>
                <w:szCs w:val="20"/>
              </w:rPr>
            </w:pPr>
            <w:r>
              <w:rPr>
                <w:rFonts w:asciiTheme="minorHAnsi" w:hAnsiTheme="minorHAnsi"/>
                <w:i/>
                <w:sz w:val="20"/>
              </w:rPr>
              <w:t>(MM/RRRR)</w:t>
            </w:r>
          </w:p>
        </w:tc>
      </w:tr>
      <w:tr w:rsidR="00D71AC6"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D71AC6" w:rsidRPr="00815C13" w:rsidRDefault="00D71AC6" w:rsidP="00D71AC6">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D71AC6" w:rsidRPr="00815C13" w:rsidRDefault="00D71AC6" w:rsidP="00D71AC6">
            <w:pPr>
              <w:pStyle w:val="CommentText1"/>
              <w:spacing w:after="0"/>
              <w:rPr>
                <w:rFonts w:asciiTheme="minorHAnsi" w:hAnsiTheme="minorHAnsi"/>
                <w:color w:val="548DD4"/>
              </w:rPr>
            </w:pPr>
            <w:r>
              <w:rPr>
                <w:rFonts w:asciiTheme="minorHAnsi" w:hAnsiTheme="minorHAnsi"/>
              </w:rPr>
              <w:t>Popis aktivity a zúčastněných partnerů</w:t>
            </w:r>
          </w:p>
          <w:p w:rsidR="00D71AC6" w:rsidRPr="00815513" w:rsidRDefault="00D71AC6" w:rsidP="00D71AC6">
            <w:pPr>
              <w:pStyle w:val="CommentText1"/>
              <w:rPr>
                <w:rFonts w:asciiTheme="minorHAnsi" w:hAnsiTheme="minorHAnsi"/>
                <w:b/>
              </w:rPr>
            </w:pPr>
            <w:r>
              <w:rPr>
                <w:rFonts w:asciiTheme="minorHAnsi" w:hAnsiTheme="minorHAnsi"/>
                <w:b/>
                <w:color w:val="548DD4"/>
              </w:rPr>
              <w:t>[500 znaků]</w:t>
            </w:r>
          </w:p>
        </w:tc>
      </w:tr>
      <w:tr w:rsidR="00D71AC6"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D71AC6" w:rsidRPr="00815C13" w:rsidRDefault="00D71AC6" w:rsidP="00D71AC6">
            <w:pPr>
              <w:spacing w:after="0"/>
              <w:jc w:val="center"/>
              <w:rPr>
                <w:rFonts w:asciiTheme="minorHAnsi" w:hAnsiTheme="minorHAnsi" w:cs="Open Sans"/>
                <w:sz w:val="20"/>
                <w:szCs w:val="20"/>
              </w:rPr>
            </w:pPr>
            <w:r>
              <w:rPr>
                <w:rFonts w:asciiTheme="minorHAnsi" w:hAnsiTheme="minorHAnsi"/>
                <w:sz w:val="20"/>
              </w:rPr>
              <w:lastRenderedPageBreak/>
              <w:t>Plnění/výstup</w:t>
            </w:r>
          </w:p>
          <w:p w:rsidR="00D71AC6" w:rsidRPr="00815C13" w:rsidRDefault="002F016E" w:rsidP="00D71AC6">
            <w:pPr>
              <w:spacing w:after="0"/>
              <w:jc w:val="center"/>
              <w:rPr>
                <w:rFonts w:asciiTheme="minorHAnsi" w:hAnsiTheme="minorHAnsi" w:cs="Open Sans"/>
                <w:sz w:val="20"/>
                <w:szCs w:val="20"/>
              </w:rPr>
            </w:pPr>
            <w:r>
              <w:rPr>
                <w:rFonts w:asciiTheme="minorHAnsi" w:hAnsiTheme="minorHAnsi"/>
                <w:sz w:val="20"/>
              </w:rPr>
              <w:t>1.2.1</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D71AC6" w:rsidRPr="00815C13" w:rsidRDefault="00D71AC6" w:rsidP="00D71AC6">
            <w:pPr>
              <w:spacing w:after="0"/>
              <w:rPr>
                <w:rFonts w:asciiTheme="minorHAnsi" w:hAnsiTheme="minorHAnsi"/>
                <w:color w:val="548DD4"/>
                <w:sz w:val="20"/>
                <w:szCs w:val="20"/>
              </w:rPr>
            </w:pPr>
            <w:r>
              <w:rPr>
                <w:rFonts w:asciiTheme="minorHAnsi" w:hAnsiTheme="minorHAnsi"/>
                <w:sz w:val="20"/>
              </w:rPr>
              <w:t xml:space="preserve">Popis plnění či výstupu </w:t>
            </w:r>
            <w:r>
              <w:rPr>
                <w:rFonts w:asciiTheme="minorHAnsi" w:hAnsiTheme="minorHAnsi"/>
                <w:b/>
                <w:color w:val="548DD4"/>
                <w:sz w:val="20"/>
              </w:rPr>
              <w:t>[250 znaků]</w:t>
            </w:r>
          </w:p>
          <w:p w:rsidR="00D71AC6" w:rsidRPr="00815C13" w:rsidRDefault="00D71AC6" w:rsidP="00D71AC6">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Cílová hodnota</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D71AC6" w:rsidRPr="00815C13" w:rsidRDefault="00D71AC6" w:rsidP="00D71AC6">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2F016E" w:rsidRPr="00815C13" w:rsidTr="002F016E">
        <w:tblPrEx>
          <w:tblCellMar>
            <w:top w:w="57" w:type="dxa"/>
            <w:left w:w="108" w:type="dxa"/>
            <w:right w:w="108" w:type="dxa"/>
          </w:tblCellMar>
        </w:tblPrEx>
        <w:trPr>
          <w:gridAfter w:val="1"/>
          <w:wAfter w:w="25" w:type="dxa"/>
          <w:trHeight w:val="276"/>
        </w:trPr>
        <w:tc>
          <w:tcPr>
            <w:tcW w:w="1183"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spacing w:after="0"/>
              <w:jc w:val="center"/>
              <w:rPr>
                <w:rFonts w:asciiTheme="minorHAnsi" w:hAnsiTheme="minorHAnsi"/>
                <w:sz w:val="20"/>
                <w:szCs w:val="20"/>
              </w:rPr>
            </w:pPr>
            <w:r>
              <w:rPr>
                <w:rFonts w:asciiTheme="minorHAnsi" w:hAnsiTheme="minorHAnsi"/>
                <w:sz w:val="20"/>
              </w:rPr>
              <w:t>Aktivita 1.</w:t>
            </w:r>
            <w:r w:rsidR="00AF779A">
              <w:rPr>
                <w:rFonts w:asciiTheme="minorHAnsi" w:hAnsiTheme="minorHAnsi"/>
                <w:sz w:val="20"/>
              </w:rPr>
              <w:t>N</w:t>
            </w:r>
          </w:p>
        </w:tc>
        <w:tc>
          <w:tcPr>
            <w:tcW w:w="5901" w:type="dxa"/>
            <w:gridSpan w:val="2"/>
            <w:tcBorders>
              <w:top w:val="single" w:sz="4" w:space="0" w:color="000000"/>
              <w:left w:val="single" w:sz="4" w:space="0" w:color="000000"/>
              <w:bottom w:val="single" w:sz="4" w:space="0" w:color="000000"/>
              <w:right w:val="single" w:sz="4" w:space="0" w:color="000000"/>
            </w:tcBorders>
            <w:shd w:val="clear" w:color="auto" w:fill="FFFFFF"/>
          </w:tcPr>
          <w:p w:rsidR="002F016E" w:rsidRDefault="002F016E" w:rsidP="002F016E">
            <w:pPr>
              <w:spacing w:after="0"/>
              <w:rPr>
                <w:rFonts w:asciiTheme="minorHAnsi" w:hAnsiTheme="minorHAnsi" w:cs="Open Sans"/>
                <w:bCs/>
                <w:sz w:val="20"/>
                <w:szCs w:val="20"/>
              </w:rPr>
            </w:pPr>
            <w:r>
              <w:rPr>
                <w:rFonts w:asciiTheme="minorHAnsi" w:hAnsiTheme="minorHAnsi"/>
                <w:sz w:val="20"/>
              </w:rPr>
              <w:t>Název aktivity</w:t>
            </w:r>
          </w:p>
          <w:p w:rsidR="002F016E" w:rsidRPr="00815C13" w:rsidRDefault="002F016E" w:rsidP="002F016E">
            <w:pPr>
              <w:spacing w:after="60"/>
              <w:jc w:val="both"/>
              <w:rPr>
                <w:rFonts w:asciiTheme="minorHAnsi" w:hAnsiTheme="minorHAnsi" w:cs="Open Sans"/>
                <w:bCs/>
                <w:i/>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Měsíc zahájení</w:t>
            </w:r>
          </w:p>
          <w:p w:rsidR="002F016E" w:rsidRPr="00815C13" w:rsidRDefault="002F016E" w:rsidP="002F016E">
            <w:pPr>
              <w:spacing w:after="0"/>
              <w:rPr>
                <w:rFonts w:asciiTheme="minorHAnsi" w:hAnsiTheme="minorHAnsi"/>
                <w:sz w:val="20"/>
                <w:szCs w:val="20"/>
              </w:rPr>
            </w:pPr>
            <w:r>
              <w:rPr>
                <w:rFonts w:asciiTheme="minorHAnsi" w:hAnsiTheme="minorHAnsi"/>
                <w:i/>
                <w:sz w:val="20"/>
              </w:rPr>
              <w:t>(MM/RRRR)</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spacing w:after="0"/>
              <w:rPr>
                <w:rFonts w:asciiTheme="minorHAnsi" w:hAnsiTheme="minorHAnsi"/>
                <w:i/>
                <w:sz w:val="20"/>
                <w:szCs w:val="20"/>
              </w:rPr>
            </w:pPr>
            <w:r>
              <w:rPr>
                <w:rFonts w:asciiTheme="minorHAnsi" w:hAnsiTheme="minorHAnsi"/>
                <w:sz w:val="20"/>
              </w:rPr>
              <w:t>Měsíc ukončení</w:t>
            </w:r>
          </w:p>
          <w:p w:rsidR="002F016E" w:rsidRPr="00815C13" w:rsidRDefault="002F016E" w:rsidP="002F016E">
            <w:pPr>
              <w:spacing w:after="0"/>
              <w:rPr>
                <w:rFonts w:asciiTheme="minorHAnsi" w:hAnsiTheme="minorHAnsi"/>
                <w:sz w:val="20"/>
                <w:szCs w:val="20"/>
              </w:rPr>
            </w:pPr>
            <w:r>
              <w:rPr>
                <w:rFonts w:asciiTheme="minorHAnsi" w:hAnsiTheme="minorHAnsi"/>
                <w:i/>
                <w:sz w:val="20"/>
              </w:rPr>
              <w:t>(MM/RRRR)</w:t>
            </w:r>
          </w:p>
        </w:tc>
      </w:tr>
      <w:tr w:rsidR="002F016E" w:rsidRPr="006B79D3" w:rsidTr="002F016E">
        <w:tblPrEx>
          <w:tblCellMar>
            <w:top w:w="57" w:type="dxa"/>
            <w:left w:w="108" w:type="dxa"/>
            <w:right w:w="108" w:type="dxa"/>
          </w:tblCellMar>
        </w:tblPrEx>
        <w:trPr>
          <w:gridAfter w:val="1"/>
          <w:wAfter w:w="25" w:type="dxa"/>
        </w:trPr>
        <w:tc>
          <w:tcPr>
            <w:tcW w:w="1183"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2F016E" w:rsidRPr="00815C13" w:rsidRDefault="002F016E" w:rsidP="002F016E">
            <w:pPr>
              <w:rPr>
                <w:rFonts w:asciiTheme="minorHAnsi" w:hAnsiTheme="minorHAnsi"/>
                <w:sz w:val="20"/>
                <w:szCs w:val="20"/>
              </w:rPr>
            </w:pPr>
          </w:p>
        </w:tc>
        <w:tc>
          <w:tcPr>
            <w:tcW w:w="8310" w:type="dxa"/>
            <w:gridSpan w:val="4"/>
            <w:tcBorders>
              <w:top w:val="single" w:sz="4" w:space="0" w:color="000000"/>
              <w:left w:val="single" w:sz="4" w:space="0" w:color="000000"/>
              <w:bottom w:val="single" w:sz="4" w:space="0" w:color="000000"/>
              <w:right w:val="single" w:sz="4" w:space="0" w:color="000000"/>
            </w:tcBorders>
            <w:shd w:val="clear" w:color="auto" w:fill="FFFFFF"/>
          </w:tcPr>
          <w:p w:rsidR="002F016E" w:rsidRPr="00815C13" w:rsidRDefault="002F016E" w:rsidP="002F016E">
            <w:pPr>
              <w:pStyle w:val="CommentText1"/>
              <w:spacing w:after="0"/>
              <w:rPr>
                <w:rFonts w:asciiTheme="minorHAnsi" w:hAnsiTheme="minorHAnsi"/>
                <w:color w:val="548DD4"/>
              </w:rPr>
            </w:pPr>
            <w:r>
              <w:rPr>
                <w:rFonts w:asciiTheme="minorHAnsi" w:hAnsiTheme="minorHAnsi"/>
              </w:rPr>
              <w:t>Popis aktivity a zúčastněných partnerů</w:t>
            </w:r>
          </w:p>
          <w:p w:rsidR="002F016E" w:rsidRPr="00815513" w:rsidRDefault="002F016E" w:rsidP="002F016E">
            <w:pPr>
              <w:pStyle w:val="CommentText1"/>
              <w:rPr>
                <w:rFonts w:asciiTheme="minorHAnsi" w:hAnsiTheme="minorHAnsi"/>
                <w:b/>
              </w:rPr>
            </w:pPr>
            <w:r>
              <w:rPr>
                <w:rFonts w:asciiTheme="minorHAnsi" w:hAnsiTheme="minorHAnsi"/>
                <w:b/>
                <w:color w:val="548DD4"/>
              </w:rPr>
              <w:t>[500 znaků]</w:t>
            </w:r>
          </w:p>
        </w:tc>
      </w:tr>
      <w:tr w:rsidR="002F016E" w:rsidRPr="00815C13" w:rsidTr="002F016E">
        <w:tblPrEx>
          <w:tblCellMar>
            <w:top w:w="57" w:type="dxa"/>
            <w:left w:w="108" w:type="dxa"/>
            <w:right w:w="108" w:type="dxa"/>
          </w:tblCellMar>
        </w:tblPrEx>
        <w:trPr>
          <w:gridAfter w:val="1"/>
          <w:wAfter w:w="25" w:type="dxa"/>
        </w:trPr>
        <w:tc>
          <w:tcPr>
            <w:tcW w:w="1183" w:type="dxa"/>
            <w:tcBorders>
              <w:top w:val="single" w:sz="4" w:space="0" w:color="000000"/>
              <w:left w:val="single" w:sz="4" w:space="0" w:color="000000"/>
              <w:bottom w:val="single" w:sz="8" w:space="0" w:color="000000"/>
              <w:right w:val="single" w:sz="4" w:space="0" w:color="000000"/>
            </w:tcBorders>
            <w:shd w:val="clear" w:color="auto" w:fill="auto"/>
            <w:vAlign w:val="center"/>
          </w:tcPr>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Plnění/výstup</w:t>
            </w:r>
          </w:p>
          <w:p w:rsidR="002F016E" w:rsidRPr="00815C13" w:rsidRDefault="002F016E" w:rsidP="002F016E">
            <w:pPr>
              <w:spacing w:after="0"/>
              <w:jc w:val="center"/>
              <w:rPr>
                <w:rFonts w:asciiTheme="minorHAnsi" w:hAnsiTheme="minorHAnsi" w:cs="Open Sans"/>
                <w:sz w:val="20"/>
                <w:szCs w:val="20"/>
              </w:rPr>
            </w:pPr>
            <w:r>
              <w:rPr>
                <w:rFonts w:asciiTheme="minorHAnsi" w:hAnsiTheme="minorHAnsi"/>
                <w:sz w:val="20"/>
              </w:rPr>
              <w:t>1.N.N</w:t>
            </w:r>
          </w:p>
        </w:tc>
        <w:tc>
          <w:tcPr>
            <w:tcW w:w="5901" w:type="dxa"/>
            <w:gridSpan w:val="2"/>
            <w:tcBorders>
              <w:top w:val="single" w:sz="4" w:space="0" w:color="000000"/>
              <w:left w:val="single" w:sz="4" w:space="0" w:color="000000"/>
              <w:bottom w:val="single" w:sz="8" w:space="0" w:color="000000"/>
              <w:right w:val="single" w:sz="4" w:space="0" w:color="000000"/>
            </w:tcBorders>
            <w:shd w:val="clear" w:color="auto" w:fill="auto"/>
          </w:tcPr>
          <w:p w:rsidR="002F016E" w:rsidRPr="00815C13" w:rsidRDefault="002F016E" w:rsidP="002F016E">
            <w:pPr>
              <w:spacing w:after="0"/>
              <w:rPr>
                <w:rFonts w:asciiTheme="minorHAnsi" w:hAnsiTheme="minorHAnsi"/>
                <w:color w:val="548DD4"/>
                <w:sz w:val="20"/>
                <w:szCs w:val="20"/>
              </w:rPr>
            </w:pPr>
            <w:r>
              <w:rPr>
                <w:rFonts w:asciiTheme="minorHAnsi" w:hAnsiTheme="minorHAnsi"/>
                <w:sz w:val="20"/>
              </w:rPr>
              <w:t xml:space="preserve">Popis plnění či výstupu </w:t>
            </w:r>
            <w:r>
              <w:rPr>
                <w:rFonts w:asciiTheme="minorHAnsi" w:hAnsiTheme="minorHAnsi"/>
                <w:b/>
                <w:color w:val="548DD4"/>
                <w:sz w:val="20"/>
              </w:rPr>
              <w:t>[250 znaků]</w:t>
            </w:r>
          </w:p>
          <w:p w:rsidR="002F016E" w:rsidRPr="00815C13" w:rsidRDefault="002F016E" w:rsidP="002F016E">
            <w:pPr>
              <w:spacing w:after="0"/>
              <w:rPr>
                <w:rFonts w:asciiTheme="minorHAnsi" w:hAnsiTheme="minorHAnsi" w:cs="Open Sans"/>
                <w:bCs/>
                <w:sz w:val="20"/>
                <w:szCs w:val="20"/>
              </w:rPr>
            </w:pPr>
          </w:p>
        </w:tc>
        <w:tc>
          <w:tcPr>
            <w:tcW w:w="1276"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Cílová hodnota</w:t>
            </w:r>
          </w:p>
        </w:tc>
        <w:tc>
          <w:tcPr>
            <w:tcW w:w="1133" w:type="dxa"/>
            <w:tcBorders>
              <w:top w:val="single" w:sz="4" w:space="0" w:color="000000"/>
              <w:left w:val="single" w:sz="4" w:space="0" w:color="000000"/>
              <w:bottom w:val="single" w:sz="8" w:space="0" w:color="000000"/>
              <w:right w:val="single" w:sz="4" w:space="0" w:color="000000"/>
            </w:tcBorders>
            <w:shd w:val="clear" w:color="auto" w:fill="FFFFFF"/>
          </w:tcPr>
          <w:p w:rsidR="002F016E" w:rsidRPr="00815C13" w:rsidRDefault="002F016E" w:rsidP="002F016E">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bl>
    <w:p w:rsidR="002F016E" w:rsidRDefault="002F016E" w:rsidP="00E45B58">
      <w:pPr>
        <w:rPr>
          <w:rFonts w:asciiTheme="minorHAnsi" w:hAnsiTheme="minorHAnsi" w:cs="Open Sans"/>
          <w:b/>
          <w:sz w:val="20"/>
          <w:szCs w:val="20"/>
          <w:u w:val="single"/>
        </w:rPr>
      </w:pPr>
    </w:p>
    <w:p w:rsidR="00E45B58" w:rsidRDefault="00E45B58" w:rsidP="00E45B58">
      <w:pPr>
        <w:rPr>
          <w:rFonts w:asciiTheme="minorHAnsi" w:hAnsiTheme="minorHAnsi" w:cs="Open Sans"/>
          <w:bCs/>
          <w:sz w:val="20"/>
          <w:szCs w:val="20"/>
        </w:rPr>
      </w:pPr>
      <w:r>
        <w:rPr>
          <w:rFonts w:asciiTheme="minorHAnsi" w:hAnsiTheme="minorHAnsi"/>
          <w:b/>
          <w:sz w:val="20"/>
          <w:u w:val="single"/>
        </w:rPr>
        <w:t>Počet investic: uveďte tolik investic, kolik je potřeba</w:t>
      </w:r>
    </w:p>
    <w:tbl>
      <w:tblPr>
        <w:tblW w:w="9284" w:type="dxa"/>
        <w:tblLayout w:type="fixed"/>
        <w:tblCellMar>
          <w:top w:w="57" w:type="dxa"/>
          <w:left w:w="70" w:type="dxa"/>
          <w:right w:w="70" w:type="dxa"/>
        </w:tblCellMar>
        <w:tblLook w:val="0000" w:firstRow="0" w:lastRow="0" w:firstColumn="0" w:lastColumn="0" w:noHBand="0" w:noVBand="0"/>
      </w:tblPr>
      <w:tblGrid>
        <w:gridCol w:w="944"/>
        <w:gridCol w:w="1904"/>
        <w:gridCol w:w="1704"/>
        <w:gridCol w:w="2067"/>
        <w:gridCol w:w="1577"/>
        <w:gridCol w:w="1088"/>
      </w:tblGrid>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pageBreakBefore/>
              <w:spacing w:after="60"/>
              <w:rPr>
                <w:rFonts w:asciiTheme="minorHAnsi" w:hAnsiTheme="minorHAnsi" w:cs="Open Sans"/>
                <w:b/>
                <w:bCs/>
                <w:sz w:val="20"/>
                <w:szCs w:val="20"/>
              </w:rPr>
            </w:pPr>
            <w:r>
              <w:rPr>
                <w:rFonts w:asciiTheme="minorHAnsi" w:hAnsiTheme="minorHAnsi"/>
                <w:b/>
                <w:sz w:val="20"/>
              </w:rPr>
              <w:lastRenderedPageBreak/>
              <w:t>Číslo projektu</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Pracovní plán – Název</w:t>
            </w:r>
          </w:p>
        </w:tc>
        <w:tc>
          <w:tcPr>
            <w:tcW w:w="206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Pracovní plán – Měsíc zahájení</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rsidR="003914E1" w:rsidRPr="00815C13" w:rsidRDefault="003914E1" w:rsidP="0057237B">
            <w:pPr>
              <w:spacing w:after="60"/>
              <w:rPr>
                <w:rFonts w:asciiTheme="minorHAnsi" w:hAnsiTheme="minorHAnsi" w:cs="Open Sans"/>
                <w:b/>
                <w:bCs/>
                <w:sz w:val="20"/>
                <w:szCs w:val="20"/>
              </w:rPr>
            </w:pPr>
            <w:r>
              <w:rPr>
                <w:rFonts w:asciiTheme="minorHAnsi" w:hAnsiTheme="minorHAnsi"/>
                <w:b/>
                <w:sz w:val="20"/>
              </w:rPr>
              <w:t>Pracovní plán – Měsíc ukončení</w:t>
            </w:r>
          </w:p>
        </w:tc>
        <w:tc>
          <w:tcPr>
            <w:tcW w:w="1088" w:type="dxa"/>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Pracovní plán – Rozpočet</w:t>
            </w:r>
          </w:p>
        </w:tc>
      </w:tr>
      <w:tr w:rsidR="003914E1" w:rsidRPr="00815C1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jc w:val="center"/>
              <w:rPr>
                <w:rFonts w:asciiTheme="minorHAnsi" w:hAnsiTheme="minorHAnsi" w:cs="Open Sans"/>
                <w:b/>
                <w:bCs/>
                <w:sz w:val="20"/>
                <w:szCs w:val="20"/>
              </w:rPr>
            </w:pPr>
            <w:r>
              <w:rPr>
                <w:rFonts w:asciiTheme="minorHAnsi" w:hAnsiTheme="minorHAnsi"/>
                <w:b/>
                <w:sz w:val="20"/>
              </w:rPr>
              <w:t>Poslední pracovní plán</w:t>
            </w:r>
          </w:p>
        </w:tc>
        <w:tc>
          <w:tcPr>
            <w:tcW w:w="3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3914E1">
            <w:pPr>
              <w:rPr>
                <w:rFonts w:asciiTheme="minorHAnsi" w:hAnsiTheme="minorHAnsi" w:cs="Open Sans"/>
                <w:bCs/>
                <w:i/>
                <w:sz w:val="20"/>
                <w:szCs w:val="20"/>
              </w:rPr>
            </w:pPr>
            <w:r>
              <w:rPr>
                <w:rFonts w:asciiTheme="minorHAnsi" w:hAnsiTheme="minorHAnsi"/>
                <w:b/>
                <w:sz w:val="20"/>
              </w:rPr>
              <w:t>Uzavření a převod znalostí</w:t>
            </w:r>
          </w:p>
        </w:tc>
        <w:tc>
          <w:tcPr>
            <w:tcW w:w="2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 xml:space="preserve">Automatický podle aktivit </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14E1" w:rsidRPr="00815C13" w:rsidRDefault="003914E1" w:rsidP="0057237B">
            <w:pPr>
              <w:spacing w:after="60"/>
              <w:rPr>
                <w:rFonts w:asciiTheme="minorHAnsi" w:hAnsiTheme="minorHAnsi" w:cs="Open Sans"/>
                <w:bCs/>
                <w:i/>
                <w:sz w:val="20"/>
                <w:szCs w:val="20"/>
              </w:rPr>
            </w:pPr>
            <w:r>
              <w:rPr>
                <w:rFonts w:asciiTheme="minorHAnsi" w:hAnsiTheme="minorHAnsi"/>
                <w:i/>
                <w:sz w:val="20"/>
              </w:rPr>
              <w:t>Automatický podle aktivit</w:t>
            </w:r>
          </w:p>
        </w:tc>
        <w:tc>
          <w:tcPr>
            <w:tcW w:w="1088" w:type="dxa"/>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Default="00FF3641" w:rsidP="0057237B">
            <w:pPr>
              <w:spacing w:after="60"/>
              <w:rPr>
                <w:rFonts w:asciiTheme="minorHAnsi" w:hAnsiTheme="minorHAnsi" w:cs="Open Sans"/>
                <w:bCs/>
                <w:i/>
                <w:sz w:val="20"/>
                <w:szCs w:val="20"/>
              </w:rPr>
            </w:pPr>
            <w:r w:rsidRPr="00314867">
              <w:rPr>
                <w:rFonts w:asciiTheme="minorHAnsi" w:hAnsiTheme="minorHAnsi"/>
                <w:i/>
                <w:sz w:val="20"/>
              </w:rPr>
              <w:t>15 000</w:t>
            </w:r>
          </w:p>
          <w:p w:rsidR="005C218F" w:rsidRPr="00815C13" w:rsidRDefault="005C218F" w:rsidP="0057237B">
            <w:pPr>
              <w:spacing w:after="60"/>
              <w:rPr>
                <w:rFonts w:asciiTheme="minorHAnsi" w:hAnsiTheme="minorHAns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Zapojení partnerů</w:t>
            </w:r>
          </w:p>
        </w:tc>
      </w:tr>
      <w:tr w:rsidR="003914E1" w:rsidRPr="00815C1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sz w:val="20"/>
                <w:szCs w:val="20"/>
              </w:rPr>
            </w:pPr>
            <w:r>
              <w:rPr>
                <w:rFonts w:asciiTheme="minorHAnsi" w:hAnsiTheme="minorHAnsi"/>
                <w:sz w:val="20"/>
              </w:rPr>
              <w:t>Pracovní plán – Zodpovědný partner</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sz w:val="20"/>
                <w:szCs w:val="20"/>
              </w:rPr>
            </w:pPr>
          </w:p>
        </w:tc>
      </w:tr>
      <w:tr w:rsidR="003914E1" w:rsidRPr="006B79D3" w:rsidTr="002F016E">
        <w:tc>
          <w:tcPr>
            <w:tcW w:w="2848" w:type="dxa"/>
            <w:gridSpan w:val="2"/>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cs="Open Sans"/>
                <w:bCs/>
                <w:i/>
                <w:sz w:val="20"/>
                <w:szCs w:val="20"/>
              </w:rPr>
            </w:pPr>
            <w:r>
              <w:rPr>
                <w:rFonts w:asciiTheme="minorHAnsi" w:hAnsiTheme="minorHAnsi"/>
                <w:sz w:val="20"/>
              </w:rPr>
              <w:t>Zúčastněný přidružený městský úřad nebo důležitý partner</w:t>
            </w:r>
          </w:p>
        </w:tc>
        <w:tc>
          <w:tcPr>
            <w:tcW w:w="6436" w:type="dxa"/>
            <w:gridSpan w:val="4"/>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60"/>
              <w:rPr>
                <w:rFonts w:asciiTheme="minorHAnsi" w:hAnsiTheme="minorHAnsi" w:cs="Open Sans"/>
                <w:bCs/>
                <w:i/>
                <w:sz w:val="20"/>
                <w:szCs w:val="20"/>
              </w:rPr>
            </w:pP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Souhrn</w:t>
            </w:r>
            <w:r>
              <w:rPr>
                <w:rFonts w:asciiTheme="minorHAnsi" w:hAnsiTheme="minorHAnsi"/>
                <w:b/>
                <w:color w:val="548DD4"/>
                <w:sz w:val="20"/>
              </w:rPr>
              <w:t xml:space="preserve"> [1500 znaků]</w:t>
            </w:r>
          </w:p>
        </w:tc>
      </w:tr>
      <w:tr w:rsidR="003914E1" w:rsidRPr="006B79D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auto"/>
          </w:tcPr>
          <w:p w:rsidR="003914E1" w:rsidRDefault="00802226" w:rsidP="0057237B">
            <w:pPr>
              <w:spacing w:after="60"/>
              <w:rPr>
                <w:rFonts w:asciiTheme="minorHAnsi" w:eastAsia="Times New Roman" w:hAnsiTheme="minorHAnsi" w:cs="Open Sans"/>
                <w:color w:val="548DD4"/>
                <w:sz w:val="20"/>
                <w:szCs w:val="20"/>
              </w:rPr>
            </w:pPr>
            <w:r>
              <w:rPr>
                <w:rFonts w:asciiTheme="minorHAnsi" w:hAnsiTheme="minorHAnsi"/>
                <w:color w:val="548DD4"/>
                <w:sz w:val="20"/>
              </w:rPr>
              <w:t>Popište následující postupy:</w:t>
            </w:r>
          </w:p>
          <w:p w:rsidR="00CC2B7F"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Projekt musí projít administrativní uzavírací procedurou.</w:t>
            </w:r>
          </w:p>
          <w:p w:rsidR="00802226" w:rsidRDefault="00802226" w:rsidP="00CC2B7F">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Projekt musí  zajistit, že konečné poznatky budou předány další organizaci.</w:t>
            </w:r>
          </w:p>
          <w:p w:rsidR="005C218F" w:rsidRDefault="005C218F" w:rsidP="005C218F">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 xml:space="preserve">Jednorázová částka </w:t>
            </w:r>
            <w:r w:rsidR="001269EA">
              <w:rPr>
                <w:rFonts w:asciiTheme="minorHAnsi" w:hAnsiTheme="minorHAnsi"/>
                <w:i/>
                <w:color w:val="548DD4"/>
                <w:sz w:val="20"/>
              </w:rPr>
              <w:t>15</w:t>
            </w:r>
            <w:r>
              <w:rPr>
                <w:rFonts w:asciiTheme="minorHAnsi" w:hAnsiTheme="minorHAnsi"/>
                <w:i/>
                <w:color w:val="548DD4"/>
                <w:sz w:val="20"/>
              </w:rPr>
              <w:t> 000 EUR bude uhrazena po předložení a schválení všech povinných plnění.</w:t>
            </w:r>
          </w:p>
          <w:p w:rsidR="00A7610C" w:rsidRPr="0067110E" w:rsidRDefault="00A7610C" w:rsidP="00A7610C">
            <w:pPr>
              <w:pStyle w:val="CommentText1"/>
              <w:spacing w:after="0"/>
              <w:jc w:val="both"/>
              <w:rPr>
                <w:rFonts w:asciiTheme="minorHAnsi" w:eastAsia="Times New Roman" w:hAnsiTheme="minorHAnsi" w:cs="Open Sans"/>
                <w:i/>
                <w:color w:val="548DD4"/>
              </w:rPr>
            </w:pPr>
            <w:r>
              <w:rPr>
                <w:rFonts w:asciiTheme="minorHAnsi" w:hAnsiTheme="minorHAnsi"/>
                <w:i/>
                <w:color w:val="548DD4"/>
              </w:rPr>
              <w:t xml:space="preserve">Předávání znalostí se budou účastnit také odborníci UIA. Každému projektu bude na základě analýzy potřeb přiděleno až 10 dnů práce odborníků. Náklady na odbornou práci (včetně výdajů na cesty a ubytování) uhradí iniciativa UIA přímo. </w:t>
            </w:r>
          </w:p>
        </w:tc>
      </w:tr>
      <w:tr w:rsidR="003914E1" w:rsidRPr="00815C13" w:rsidTr="002F016E">
        <w:tc>
          <w:tcPr>
            <w:tcW w:w="9284" w:type="dxa"/>
            <w:gridSpan w:val="6"/>
            <w:tcBorders>
              <w:top w:val="single" w:sz="4" w:space="0" w:color="000000"/>
              <w:left w:val="single" w:sz="4" w:space="0" w:color="000000"/>
              <w:bottom w:val="single" w:sz="4" w:space="0" w:color="000000"/>
              <w:right w:val="single" w:sz="4" w:space="0" w:color="000000"/>
            </w:tcBorders>
            <w:shd w:val="clear" w:color="auto" w:fill="E5DFEC"/>
          </w:tcPr>
          <w:p w:rsidR="003914E1" w:rsidRPr="00815C13" w:rsidRDefault="003914E1" w:rsidP="0057237B">
            <w:pPr>
              <w:spacing w:after="60"/>
              <w:rPr>
                <w:rFonts w:asciiTheme="minorHAnsi" w:hAnsiTheme="minorHAnsi"/>
                <w:sz w:val="20"/>
                <w:szCs w:val="20"/>
              </w:rPr>
            </w:pPr>
            <w:r>
              <w:rPr>
                <w:rFonts w:asciiTheme="minorHAnsi" w:hAnsiTheme="minorHAnsi"/>
                <w:b/>
                <w:sz w:val="20"/>
              </w:rPr>
              <w:t>Aktivity a plnění</w:t>
            </w:r>
          </w:p>
        </w:tc>
      </w:tr>
      <w:tr w:rsidR="003914E1" w:rsidRPr="00815C13" w:rsidTr="002F016E">
        <w:tc>
          <w:tcPr>
            <w:tcW w:w="944" w:type="dxa"/>
            <w:vMerge w:val="restart"/>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sz w:val="20"/>
              </w:rPr>
              <w:t>Aktivita 1.1</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Název aktivity</w:t>
            </w:r>
          </w:p>
          <w:p w:rsidR="003914E1"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Zde uveďte různé aktivity v rámci pracovního balíčku. Na jeden pracovní balíček lze uvést nejvýše pět aktivit.</w:t>
            </w:r>
          </w:p>
          <w:p w:rsidR="00802226" w:rsidRPr="00960E1D" w:rsidRDefault="00802226" w:rsidP="00960E1D">
            <w:pPr>
              <w:spacing w:after="60"/>
              <w:jc w:val="both"/>
              <w:rPr>
                <w:rFonts w:asciiTheme="minorHAnsi" w:eastAsia="Times New Roman" w:hAnsiTheme="minorHAnsi" w:cs="Open Sans"/>
                <w:i/>
                <w:color w:val="548DD4"/>
                <w:sz w:val="20"/>
                <w:szCs w:val="20"/>
              </w:rPr>
            </w:pPr>
          </w:p>
          <w:p w:rsidR="00802226" w:rsidRPr="00960E1D" w:rsidRDefault="00802226"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Obvyklé aktivity pro tento pracovní balíček jsou například administrativní uzavírací procedura včetně vystavení konečné žádosti o platbu a konečné zprávy o pokroku, konečná certifikace nákladů atd.</w:t>
            </w:r>
          </w:p>
          <w:p w:rsidR="00960E1D" w:rsidRPr="00960E1D" w:rsidRDefault="00960E1D" w:rsidP="00960E1D">
            <w:pPr>
              <w:spacing w:after="60"/>
              <w:jc w:val="both"/>
              <w:rPr>
                <w:rFonts w:asciiTheme="minorHAnsi" w:eastAsia="Times New Roman" w:hAnsiTheme="minorHAnsi" w:cs="Open Sans"/>
                <w:i/>
                <w:color w:val="548DD4"/>
                <w:sz w:val="20"/>
                <w:szCs w:val="20"/>
              </w:rPr>
            </w:pPr>
          </w:p>
          <w:p w:rsidR="00802226" w:rsidRPr="00960E1D" w:rsidRDefault="00960E1D" w:rsidP="00960E1D">
            <w:p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Jedna z aktivit musí být výlučně věnována aktivitám předávání znalostí, mezi které patří vypracování konečné kvalitativní zprávy.</w:t>
            </w: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Měsíc zahájení</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(MM/RRRR)</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Měsíc ukončení</w:t>
            </w:r>
          </w:p>
          <w:p w:rsidR="003914E1" w:rsidRPr="00815C13" w:rsidRDefault="003914E1" w:rsidP="0057237B">
            <w:pPr>
              <w:spacing w:after="0"/>
              <w:rPr>
                <w:rFonts w:asciiTheme="minorHAnsi" w:hAnsiTheme="minorHAnsi"/>
                <w:sz w:val="20"/>
                <w:szCs w:val="20"/>
              </w:rPr>
            </w:pPr>
            <w:r>
              <w:rPr>
                <w:rFonts w:asciiTheme="minorHAnsi" w:hAnsiTheme="minorHAnsi"/>
                <w:i/>
                <w:sz w:val="20"/>
              </w:rPr>
              <w:t>(MM/RRRR)</w:t>
            </w:r>
          </w:p>
        </w:tc>
      </w:tr>
      <w:tr w:rsidR="003914E1" w:rsidRPr="006B79D3" w:rsidTr="002F016E">
        <w:tc>
          <w:tcPr>
            <w:tcW w:w="944" w:type="dxa"/>
            <w:vMerge/>
            <w:tcBorders>
              <w:top w:val="single" w:sz="4"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pStyle w:val="CommentText1"/>
              <w:spacing w:after="0"/>
              <w:rPr>
                <w:rFonts w:asciiTheme="minorHAnsi" w:eastAsia="Times New Roman" w:hAnsiTheme="minorHAnsi" w:cs="Open Sans"/>
                <w:color w:val="548DD4"/>
              </w:rPr>
            </w:pPr>
            <w:r>
              <w:rPr>
                <w:rFonts w:asciiTheme="minorHAnsi" w:hAnsiTheme="minorHAnsi"/>
              </w:rPr>
              <w:t xml:space="preserve">Popis aktivity a zúčastněných partnerů </w:t>
            </w:r>
          </w:p>
          <w:p w:rsidR="003914E1" w:rsidRPr="00BD0AC0" w:rsidRDefault="003914E1" w:rsidP="006413CD">
            <w:pPr>
              <w:pStyle w:val="CommentText1"/>
              <w:spacing w:after="0"/>
              <w:rPr>
                <w:rFonts w:asciiTheme="minorHAnsi" w:hAnsiTheme="minorHAnsi"/>
                <w:b/>
              </w:rPr>
            </w:pPr>
            <w:r>
              <w:rPr>
                <w:rFonts w:asciiTheme="minorHAnsi" w:hAnsiTheme="minorHAnsi"/>
                <w:b/>
                <w:color w:val="548DD4"/>
              </w:rPr>
              <w:t>[500 znaků]</w:t>
            </w:r>
          </w:p>
        </w:tc>
      </w:tr>
      <w:tr w:rsidR="003914E1" w:rsidRPr="00815C1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3914E1" w:rsidRPr="00815C13" w:rsidRDefault="003914E1" w:rsidP="0057237B">
            <w:pPr>
              <w:spacing w:after="0"/>
              <w:jc w:val="center"/>
              <w:rPr>
                <w:rFonts w:asciiTheme="minorHAnsi" w:hAnsiTheme="minorHAnsi" w:cs="Open Sans"/>
                <w:bCs/>
                <w:sz w:val="20"/>
                <w:szCs w:val="20"/>
              </w:rPr>
            </w:pPr>
            <w:r>
              <w:rPr>
                <w:rFonts w:asciiTheme="minorHAnsi" w:hAnsiTheme="minorHAnsi"/>
                <w:i/>
                <w:sz w:val="20"/>
              </w:rPr>
              <w:t>D 1.1.1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3914E1" w:rsidRPr="00815C13" w:rsidRDefault="003914E1" w:rsidP="0057237B">
            <w:pPr>
              <w:spacing w:after="0"/>
              <w:rPr>
                <w:rFonts w:asciiTheme="minorHAnsi" w:eastAsia="Times New Roman" w:hAnsiTheme="minorHAnsi" w:cs="Open Sans"/>
                <w:color w:val="548DD4"/>
                <w:sz w:val="20"/>
                <w:szCs w:val="20"/>
              </w:rPr>
            </w:pPr>
            <w:r>
              <w:rPr>
                <w:rFonts w:asciiTheme="minorHAnsi" w:hAnsiTheme="minorHAnsi"/>
                <w:sz w:val="20"/>
              </w:rPr>
              <w:t>Plnění</w:t>
            </w:r>
          </w:p>
          <w:p w:rsidR="003914E1" w:rsidRPr="00BD0AC0" w:rsidRDefault="00BD0AC0" w:rsidP="00010791">
            <w:pPr>
              <w:spacing w:after="0"/>
              <w:rPr>
                <w:rFonts w:asciiTheme="minorHAnsi" w:hAnsiTheme="minorHAnsi" w:cs="Open Sans"/>
                <w:b/>
                <w:bCs/>
                <w:sz w:val="20"/>
                <w:szCs w:val="20"/>
              </w:rPr>
            </w:pPr>
            <w:r>
              <w:rPr>
                <w:rFonts w:asciiTheme="minorHAnsi" w:hAnsiTheme="minorHAnsi"/>
                <w:b/>
                <w:color w:val="548DD4"/>
                <w:sz w:val="20"/>
              </w:rPr>
              <w:t>[250 znaků]</w:t>
            </w: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Cílová hodnota</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3914E1" w:rsidRPr="00815C13" w:rsidRDefault="003914E1" w:rsidP="0057237B">
            <w:pPr>
              <w:spacing w:after="0"/>
              <w:rPr>
                <w:rFonts w:asciiTheme="minorHAnsi" w:hAnsiTheme="minorHAnsi"/>
                <w:sz w:val="20"/>
                <w:szCs w:val="20"/>
              </w:rPr>
            </w:pPr>
            <w:r>
              <w:rPr>
                <w:rFonts w:asciiTheme="minorHAnsi" w:hAnsiTheme="minorHAnsi"/>
                <w:sz w:val="20"/>
              </w:rPr>
              <w:t xml:space="preserve">Měsíc realizace </w:t>
            </w:r>
            <w:r>
              <w:rPr>
                <w:rFonts w:asciiTheme="minorHAnsi" w:hAnsiTheme="minorHAnsi"/>
                <w:i/>
                <w:sz w:val="20"/>
              </w:rPr>
              <w:t>(MM/RRRR)</w:t>
            </w:r>
          </w:p>
        </w:tc>
      </w:tr>
      <w:tr w:rsidR="003914E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010791">
            <w:pPr>
              <w:spacing w:after="0"/>
              <w:jc w:val="center"/>
              <w:rPr>
                <w:rFonts w:asciiTheme="minorHAnsi" w:hAnsiTheme="minorHAnsi" w:cs="Open Sans"/>
                <w:bCs/>
                <w:sz w:val="20"/>
                <w:szCs w:val="20"/>
              </w:rPr>
            </w:pPr>
            <w:r>
              <w:rPr>
                <w:rFonts w:asciiTheme="minorHAnsi" w:hAnsiTheme="minorHAnsi"/>
                <w:sz w:val="20"/>
              </w:rPr>
              <w:t>Aktivita 1.2</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sz w:val="20"/>
                <w:szCs w:val="20"/>
              </w:rPr>
            </w:pPr>
            <w:r>
              <w:rPr>
                <w:rFonts w:asciiTheme="minorHAnsi" w:hAnsiTheme="minorHAnsi"/>
                <w:sz w:val="20"/>
              </w:rPr>
              <w:t>Název aktivity</w:t>
            </w:r>
          </w:p>
          <w:p w:rsidR="003914E1" w:rsidRPr="00815C13" w:rsidRDefault="00E45B58" w:rsidP="00E45B58">
            <w:pPr>
              <w:spacing w:after="0"/>
              <w:rPr>
                <w:rFonts w:asciiTheme="minorHAnsi" w:hAnsiTheme="minorHAnsi" w:cs="Open Sans"/>
                <w:bCs/>
                <w:sz w:val="20"/>
                <w:szCs w:val="20"/>
              </w:rPr>
            </w:pPr>
            <w:r>
              <w:rPr>
                <w:rFonts w:asciiTheme="minorHAnsi" w:hAnsiTheme="minorHAnsi"/>
                <w:sz w:val="20"/>
              </w:rPr>
              <w:t xml:space="preserve">Aktivity předávání znalostí </w:t>
            </w:r>
            <w:r>
              <w:rPr>
                <w:rFonts w:asciiTheme="minorHAnsi" w:hAnsiTheme="minorHAnsi"/>
                <w:i/>
                <w:color w:val="548DD4"/>
                <w:sz w:val="20"/>
              </w:rPr>
              <w:t>(aktivita částečně předem vyplněna)</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Měsíc zahájení</w:t>
            </w:r>
          </w:p>
          <w:p w:rsidR="003914E1" w:rsidRPr="00815C13" w:rsidRDefault="003914E1" w:rsidP="0057237B">
            <w:pPr>
              <w:spacing w:after="0"/>
              <w:rPr>
                <w:rFonts w:asciiTheme="minorHAnsi" w:hAnsiTheme="minorHAnsi" w:cs="Open Sans"/>
                <w:bCs/>
                <w:sz w:val="20"/>
                <w:szCs w:val="20"/>
              </w:rPr>
            </w:pPr>
            <w:r>
              <w:rPr>
                <w:rFonts w:asciiTheme="minorHAnsi" w:hAnsiTheme="minorHAnsi"/>
                <w:i/>
                <w:sz w:val="20"/>
              </w:rPr>
              <w:t>(MM/RRRR)</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3914E1" w:rsidRPr="00815C13" w:rsidRDefault="003914E1" w:rsidP="0057237B">
            <w:pPr>
              <w:spacing w:after="0"/>
              <w:rPr>
                <w:rFonts w:asciiTheme="minorHAnsi" w:hAnsiTheme="minorHAnsi" w:cs="Open Sans"/>
                <w:bCs/>
                <w:i/>
                <w:sz w:val="20"/>
                <w:szCs w:val="20"/>
              </w:rPr>
            </w:pPr>
            <w:r>
              <w:rPr>
                <w:rFonts w:asciiTheme="minorHAnsi" w:hAnsiTheme="minorHAnsi"/>
                <w:sz w:val="20"/>
              </w:rPr>
              <w:t>Měsíc ukončení</w:t>
            </w:r>
          </w:p>
          <w:p w:rsidR="003914E1" w:rsidRPr="00815C13" w:rsidRDefault="003914E1" w:rsidP="0057237B">
            <w:pPr>
              <w:spacing w:after="0"/>
              <w:rPr>
                <w:rFonts w:asciiTheme="minorHAnsi" w:hAnsiTheme="minorHAnsi"/>
                <w:sz w:val="20"/>
                <w:szCs w:val="20"/>
              </w:rPr>
            </w:pPr>
            <w:r>
              <w:rPr>
                <w:rFonts w:asciiTheme="minorHAnsi" w:hAnsiTheme="minorHAnsi"/>
                <w:i/>
                <w:sz w:val="20"/>
              </w:rPr>
              <w:t>(MM/RRRR)</w:t>
            </w:r>
          </w:p>
        </w:tc>
      </w:tr>
      <w:tr w:rsidR="003914E1" w:rsidRPr="006B79D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3914E1" w:rsidRPr="00815C13" w:rsidRDefault="003914E1" w:rsidP="0057237B">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3914E1" w:rsidRPr="00815C13" w:rsidRDefault="003914E1" w:rsidP="009E1F93">
            <w:pPr>
              <w:pStyle w:val="CommentText1"/>
              <w:spacing w:after="0"/>
              <w:rPr>
                <w:rFonts w:asciiTheme="minorHAnsi" w:hAnsiTheme="minorHAnsi" w:cs="Open Sans"/>
              </w:rPr>
            </w:pPr>
            <w:r>
              <w:rPr>
                <w:rFonts w:asciiTheme="minorHAnsi" w:hAnsiTheme="minorHAnsi"/>
              </w:rPr>
              <w:t xml:space="preserve">Popis aktivity </w:t>
            </w:r>
          </w:p>
          <w:p w:rsidR="006413CD" w:rsidRDefault="00960E1D"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lastRenderedPageBreak/>
              <w:t>Vypracování konečné kvalitativní zprávy</w:t>
            </w:r>
          </w:p>
          <w:p w:rsidR="00960E1D" w:rsidRDefault="008B31D2"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Účast na národních či mezinárodních konferencích za účelem sdílení konečných nabytých poznatků</w:t>
            </w:r>
          </w:p>
          <w:p w:rsidR="008B31D2" w:rsidRPr="006413CD" w:rsidRDefault="005C218F" w:rsidP="006413CD">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Další aktivity předávání znalostí</w:t>
            </w:r>
          </w:p>
        </w:tc>
      </w:tr>
      <w:tr w:rsidR="00E45B58" w:rsidRPr="006B79D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E45B58" w:rsidRPr="00815C13" w:rsidRDefault="00E45B58" w:rsidP="00E04937">
            <w:pPr>
              <w:spacing w:after="0"/>
              <w:jc w:val="center"/>
              <w:rPr>
                <w:rFonts w:asciiTheme="minorHAnsi" w:hAnsiTheme="minorHAnsi" w:cs="Open Sans"/>
                <w:bCs/>
                <w:sz w:val="20"/>
                <w:szCs w:val="20"/>
              </w:rPr>
            </w:pPr>
            <w:r>
              <w:rPr>
                <w:rFonts w:asciiTheme="minorHAnsi" w:hAnsiTheme="minorHAnsi"/>
                <w:i/>
                <w:sz w:val="20"/>
              </w:rPr>
              <w:lastRenderedPageBreak/>
              <w:t>D 1.</w:t>
            </w:r>
            <w:r w:rsidR="00E04937">
              <w:rPr>
                <w:rFonts w:asciiTheme="minorHAnsi" w:hAnsiTheme="minorHAnsi"/>
                <w:i/>
                <w:sz w:val="20"/>
              </w:rPr>
              <w:t>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E45B58" w:rsidRDefault="00E45B58" w:rsidP="00421178">
            <w:pPr>
              <w:spacing w:after="0"/>
              <w:rPr>
                <w:rFonts w:asciiTheme="minorHAnsi" w:eastAsia="Times New Roman" w:hAnsiTheme="minorHAnsi" w:cs="Open Sans"/>
                <w:color w:val="548DD4"/>
                <w:sz w:val="20"/>
                <w:szCs w:val="20"/>
              </w:rPr>
            </w:pPr>
            <w:r>
              <w:rPr>
                <w:rFonts w:asciiTheme="minorHAnsi" w:hAnsiTheme="minorHAnsi"/>
                <w:sz w:val="20"/>
              </w:rPr>
              <w:t>Plnění</w:t>
            </w:r>
          </w:p>
          <w:p w:rsidR="00E45B58" w:rsidRPr="00E45B58" w:rsidRDefault="00E45B58" w:rsidP="00E45B58">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Konečná kvalitativní zpráva</w:t>
            </w:r>
          </w:p>
          <w:p w:rsidR="00E45B58" w:rsidRPr="00815C13" w:rsidRDefault="00E45B58" w:rsidP="00421178">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E45B58" w:rsidRPr="00815C13" w:rsidRDefault="00E45B58" w:rsidP="00421178">
            <w:pPr>
              <w:spacing w:after="0"/>
              <w:rPr>
                <w:rFonts w:asciiTheme="minorHAnsi" w:hAnsiTheme="minorHAnsi" w:cs="Open Sans"/>
                <w:bCs/>
                <w:sz w:val="20"/>
                <w:szCs w:val="20"/>
              </w:rPr>
            </w:pPr>
            <w:r>
              <w:rPr>
                <w:rFonts w:asciiTheme="minorHAnsi" w:hAnsiTheme="minorHAnsi"/>
                <w:sz w:val="20"/>
              </w:rPr>
              <w:t>Cílová hodnota</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E45B58" w:rsidRDefault="00E45B58" w:rsidP="00010791">
            <w:pPr>
              <w:spacing w:after="0"/>
              <w:rPr>
                <w:rFonts w:asciiTheme="minorHAnsi" w:hAnsiTheme="minorHAnsi" w:cs="Open Sans"/>
                <w:bCs/>
                <w:i/>
                <w:sz w:val="20"/>
                <w:szCs w:val="20"/>
              </w:rPr>
            </w:pPr>
            <w:r>
              <w:rPr>
                <w:rFonts w:asciiTheme="minorHAnsi" w:hAnsiTheme="minorHAnsi"/>
                <w:sz w:val="20"/>
              </w:rPr>
              <w:t xml:space="preserve">Měsíc realizace </w:t>
            </w:r>
          </w:p>
          <w:p w:rsidR="00010791" w:rsidRPr="00010791" w:rsidRDefault="00010791" w:rsidP="00010791">
            <w:pPr>
              <w:spacing w:after="0"/>
              <w:rPr>
                <w:rFonts w:asciiTheme="minorHAnsi" w:hAnsiTheme="minorHAnsi"/>
                <w:sz w:val="20"/>
                <w:szCs w:val="20"/>
              </w:rPr>
            </w:pPr>
            <w:r>
              <w:rPr>
                <w:rFonts w:asciiTheme="minorHAnsi" w:hAnsiTheme="minorHAnsi"/>
                <w:color w:val="548DD4"/>
                <w:sz w:val="20"/>
              </w:rPr>
              <w:t>Jeden rok po datu ukončení projektu</w:t>
            </w:r>
          </w:p>
        </w:tc>
      </w:tr>
      <w:tr w:rsidR="00960E1D" w:rsidRPr="006B79D3" w:rsidTr="002F016E">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D" w:rsidRPr="00815C13" w:rsidRDefault="00010791" w:rsidP="00E04937">
            <w:pPr>
              <w:spacing w:after="0"/>
              <w:jc w:val="center"/>
              <w:rPr>
                <w:rFonts w:asciiTheme="minorHAnsi" w:hAnsiTheme="minorHAnsi" w:cs="Open Sans"/>
                <w:bCs/>
                <w:sz w:val="20"/>
                <w:szCs w:val="20"/>
              </w:rPr>
            </w:pPr>
            <w:r>
              <w:rPr>
                <w:rFonts w:asciiTheme="minorHAnsi" w:hAnsiTheme="minorHAnsi"/>
                <w:i/>
                <w:sz w:val="20"/>
              </w:rPr>
              <w:t xml:space="preserve">D </w:t>
            </w:r>
            <w:r w:rsidR="00E04937">
              <w:rPr>
                <w:rFonts w:asciiTheme="minorHAnsi" w:hAnsiTheme="minorHAnsi"/>
                <w:i/>
                <w:sz w:val="20"/>
              </w:rPr>
              <w:t>1.2</w:t>
            </w:r>
            <w:r>
              <w:rPr>
                <w:rFonts w:asciiTheme="minorHAnsi" w:hAnsiTheme="minorHAnsi"/>
                <w:i/>
                <w:sz w:val="20"/>
              </w:rPr>
              <w:t>.2</w:t>
            </w:r>
          </w:p>
        </w:tc>
        <w:tc>
          <w:tcPr>
            <w:tcW w:w="5675" w:type="dxa"/>
            <w:gridSpan w:val="3"/>
            <w:tcBorders>
              <w:top w:val="single" w:sz="4" w:space="0" w:color="000000"/>
              <w:left w:val="single" w:sz="4" w:space="0" w:color="000000"/>
              <w:bottom w:val="single" w:sz="4" w:space="0" w:color="000000"/>
              <w:right w:val="single" w:sz="4" w:space="0" w:color="000000"/>
            </w:tcBorders>
            <w:shd w:val="clear" w:color="auto" w:fill="auto"/>
          </w:tcPr>
          <w:p w:rsidR="00960E1D" w:rsidRDefault="00960E1D" w:rsidP="004E1992">
            <w:pPr>
              <w:spacing w:after="0"/>
              <w:rPr>
                <w:rFonts w:asciiTheme="minorHAnsi" w:eastAsia="Times New Roman" w:hAnsiTheme="minorHAnsi" w:cs="Open Sans"/>
                <w:color w:val="548DD4"/>
                <w:sz w:val="20"/>
                <w:szCs w:val="20"/>
              </w:rPr>
            </w:pPr>
            <w:r>
              <w:rPr>
                <w:rFonts w:asciiTheme="minorHAnsi" w:hAnsiTheme="minorHAnsi"/>
                <w:sz w:val="20"/>
              </w:rPr>
              <w:t>Plnění</w:t>
            </w:r>
          </w:p>
          <w:p w:rsidR="00960E1D" w:rsidRPr="00960E1D" w:rsidRDefault="00960E1D" w:rsidP="00960E1D">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Vyhodnocení projektu odborníkem</w:t>
            </w:r>
          </w:p>
          <w:p w:rsidR="00960E1D" w:rsidRPr="00815C13" w:rsidRDefault="00960E1D" w:rsidP="004E1992">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FFFFFF"/>
          </w:tcPr>
          <w:p w:rsidR="00960E1D" w:rsidRPr="00815C13" w:rsidRDefault="00960E1D" w:rsidP="004E1992">
            <w:pPr>
              <w:spacing w:after="0"/>
              <w:rPr>
                <w:rFonts w:asciiTheme="minorHAnsi" w:hAnsiTheme="minorHAnsi" w:cs="Open Sans"/>
                <w:bCs/>
                <w:sz w:val="20"/>
                <w:szCs w:val="20"/>
              </w:rPr>
            </w:pPr>
            <w:r>
              <w:rPr>
                <w:rFonts w:asciiTheme="minorHAnsi" w:hAnsiTheme="minorHAnsi"/>
                <w:sz w:val="20"/>
              </w:rPr>
              <w:t>Cílová hodnota</w:t>
            </w:r>
          </w:p>
        </w:tc>
        <w:tc>
          <w:tcPr>
            <w:tcW w:w="1088" w:type="dxa"/>
            <w:tcBorders>
              <w:top w:val="single" w:sz="4" w:space="0" w:color="000000"/>
              <w:left w:val="single" w:sz="4" w:space="0" w:color="000000"/>
              <w:bottom w:val="single" w:sz="4" w:space="0" w:color="000000"/>
              <w:right w:val="single" w:sz="4" w:space="0" w:color="000000"/>
            </w:tcBorders>
            <w:shd w:val="clear" w:color="auto" w:fill="FFFFFF"/>
          </w:tcPr>
          <w:p w:rsidR="00010791" w:rsidRDefault="00960E1D" w:rsidP="004E1992">
            <w:pPr>
              <w:spacing w:after="0"/>
              <w:rPr>
                <w:rFonts w:asciiTheme="minorHAnsi" w:hAnsiTheme="minorHAnsi" w:cs="Open Sans"/>
                <w:bCs/>
                <w:sz w:val="20"/>
                <w:szCs w:val="20"/>
              </w:rPr>
            </w:pPr>
            <w:r>
              <w:rPr>
                <w:rFonts w:asciiTheme="minorHAnsi" w:hAnsiTheme="minorHAnsi"/>
                <w:sz w:val="20"/>
              </w:rPr>
              <w:t xml:space="preserve">Měsíc realizace </w:t>
            </w:r>
          </w:p>
          <w:p w:rsidR="00960E1D" w:rsidRPr="00010791" w:rsidRDefault="00010791" w:rsidP="004E1992">
            <w:pPr>
              <w:spacing w:after="0"/>
              <w:rPr>
                <w:rFonts w:asciiTheme="minorHAnsi" w:hAnsiTheme="minorHAnsi"/>
                <w:sz w:val="20"/>
                <w:szCs w:val="20"/>
              </w:rPr>
            </w:pPr>
            <w:r>
              <w:rPr>
                <w:rFonts w:asciiTheme="minorHAnsi" w:hAnsiTheme="minorHAnsi"/>
                <w:color w:val="548DD4"/>
                <w:sz w:val="20"/>
              </w:rPr>
              <w:t>Jeden rok po datu ukončení projektu</w:t>
            </w:r>
          </w:p>
        </w:tc>
      </w:tr>
      <w:tr w:rsidR="00010791" w:rsidRPr="00815C13" w:rsidTr="002F016E">
        <w:tc>
          <w:tcPr>
            <w:tcW w:w="944" w:type="dxa"/>
            <w:vMerge w:val="restart"/>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spacing w:after="0"/>
              <w:jc w:val="center"/>
              <w:rPr>
                <w:rFonts w:asciiTheme="minorHAnsi" w:hAnsiTheme="minorHAnsi" w:cs="Open Sans"/>
                <w:bCs/>
                <w:sz w:val="20"/>
                <w:szCs w:val="20"/>
              </w:rPr>
            </w:pPr>
            <w:r>
              <w:rPr>
                <w:rFonts w:asciiTheme="minorHAnsi" w:hAnsiTheme="minorHAnsi"/>
                <w:sz w:val="20"/>
              </w:rPr>
              <w:t>Aktivita 1.3</w:t>
            </w:r>
          </w:p>
        </w:tc>
        <w:tc>
          <w:tcPr>
            <w:tcW w:w="5675" w:type="dxa"/>
            <w:gridSpan w:val="3"/>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Název aktivity</w:t>
            </w:r>
          </w:p>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 xml:space="preserve">Administrativní uzavření </w:t>
            </w:r>
            <w:r>
              <w:rPr>
                <w:rFonts w:asciiTheme="minorHAnsi" w:hAnsiTheme="minorHAnsi"/>
                <w:i/>
                <w:color w:val="548DD4"/>
                <w:sz w:val="20"/>
              </w:rPr>
              <w:t>(aktivita předem vyplněna)</w:t>
            </w:r>
          </w:p>
        </w:tc>
        <w:tc>
          <w:tcPr>
            <w:tcW w:w="1577"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Měsíc zahájení</w:t>
            </w:r>
          </w:p>
          <w:p w:rsidR="00010791" w:rsidRPr="00815C13" w:rsidRDefault="00010791" w:rsidP="00010791">
            <w:pPr>
              <w:spacing w:after="0"/>
              <w:rPr>
                <w:rFonts w:asciiTheme="minorHAnsi" w:hAnsiTheme="minorHAnsi" w:cs="Open Sans"/>
                <w:bCs/>
                <w:sz w:val="20"/>
                <w:szCs w:val="20"/>
              </w:rPr>
            </w:pPr>
            <w:r>
              <w:rPr>
                <w:rFonts w:asciiTheme="minorHAnsi" w:hAnsiTheme="minorHAnsi"/>
                <w:i/>
                <w:sz w:val="20"/>
              </w:rPr>
              <w:t>(MM/RRRR)</w:t>
            </w:r>
          </w:p>
        </w:tc>
        <w:tc>
          <w:tcPr>
            <w:tcW w:w="1088" w:type="dxa"/>
            <w:tcBorders>
              <w:top w:val="single" w:sz="8"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i/>
                <w:sz w:val="20"/>
                <w:szCs w:val="20"/>
              </w:rPr>
            </w:pPr>
            <w:r>
              <w:rPr>
                <w:rFonts w:asciiTheme="minorHAnsi" w:hAnsiTheme="minorHAnsi"/>
                <w:sz w:val="20"/>
              </w:rPr>
              <w:t>Měsíc ukončení</w:t>
            </w:r>
          </w:p>
          <w:p w:rsidR="00010791" w:rsidRPr="00815C13" w:rsidRDefault="00010791" w:rsidP="00010791">
            <w:pPr>
              <w:spacing w:after="0"/>
              <w:rPr>
                <w:rFonts w:asciiTheme="minorHAnsi" w:hAnsiTheme="minorHAnsi"/>
                <w:sz w:val="20"/>
                <w:szCs w:val="20"/>
              </w:rPr>
            </w:pPr>
            <w:r>
              <w:rPr>
                <w:rFonts w:asciiTheme="minorHAnsi" w:hAnsiTheme="minorHAnsi"/>
                <w:i/>
                <w:sz w:val="20"/>
              </w:rPr>
              <w:t>(MM/RRRR)</w:t>
            </w:r>
          </w:p>
        </w:tc>
      </w:tr>
      <w:tr w:rsidR="00010791" w:rsidRPr="006B79D3" w:rsidTr="002F016E">
        <w:tc>
          <w:tcPr>
            <w:tcW w:w="944" w:type="dxa"/>
            <w:vMerge/>
            <w:tcBorders>
              <w:top w:val="single" w:sz="8" w:space="0" w:color="000000"/>
              <w:left w:val="single" w:sz="4" w:space="0" w:color="000000"/>
              <w:bottom w:val="single" w:sz="4" w:space="0" w:color="000000"/>
              <w:right w:val="single" w:sz="4" w:space="0" w:color="000000"/>
            </w:tcBorders>
            <w:shd w:val="clear" w:color="auto" w:fill="E5DFEC"/>
            <w:vAlign w:val="center"/>
          </w:tcPr>
          <w:p w:rsidR="00010791" w:rsidRPr="00815C13" w:rsidRDefault="00010791" w:rsidP="00010791">
            <w:pPr>
              <w:rPr>
                <w:rFonts w:asciiTheme="minorHAnsi" w:hAnsiTheme="minorHAnsi"/>
                <w:sz w:val="20"/>
                <w:szCs w:val="20"/>
              </w:rPr>
            </w:pPr>
          </w:p>
        </w:tc>
        <w:tc>
          <w:tcPr>
            <w:tcW w:w="8340" w:type="dxa"/>
            <w:gridSpan w:val="5"/>
            <w:tcBorders>
              <w:top w:val="single" w:sz="4" w:space="0" w:color="000000"/>
              <w:left w:val="single" w:sz="4" w:space="0" w:color="000000"/>
              <w:bottom w:val="single" w:sz="4" w:space="0" w:color="000000"/>
              <w:right w:val="single" w:sz="4" w:space="0" w:color="000000"/>
            </w:tcBorders>
            <w:shd w:val="clear" w:color="auto" w:fill="FFFFFF"/>
          </w:tcPr>
          <w:p w:rsidR="00010791" w:rsidRPr="00815C13" w:rsidRDefault="00010791" w:rsidP="00010791">
            <w:pPr>
              <w:pStyle w:val="CommentText1"/>
              <w:spacing w:after="0"/>
              <w:rPr>
                <w:rFonts w:asciiTheme="minorHAnsi" w:hAnsiTheme="minorHAnsi" w:cs="Open Sans"/>
              </w:rPr>
            </w:pPr>
            <w:r>
              <w:rPr>
                <w:rFonts w:asciiTheme="minorHAnsi" w:hAnsiTheme="minorHAnsi"/>
              </w:rPr>
              <w:t xml:space="preserve">Popis aktivity </w:t>
            </w:r>
          </w:p>
          <w:p w:rsidR="00010791" w:rsidRPr="008B31D2" w:rsidRDefault="008B31D2" w:rsidP="008B31D2">
            <w:pPr>
              <w:pStyle w:val="ListParagraph"/>
              <w:numPr>
                <w:ilvl w:val="0"/>
                <w:numId w:val="40"/>
              </w:numPr>
              <w:spacing w:after="60"/>
              <w:jc w:val="both"/>
              <w:rPr>
                <w:rFonts w:asciiTheme="minorHAnsi" w:eastAsia="Times New Roman" w:hAnsiTheme="minorHAnsi" w:cs="Open Sans"/>
                <w:i/>
                <w:color w:val="548DD4"/>
                <w:sz w:val="20"/>
                <w:szCs w:val="20"/>
              </w:rPr>
            </w:pPr>
            <w:r>
              <w:rPr>
                <w:rFonts w:asciiTheme="minorHAnsi" w:hAnsiTheme="minorHAnsi"/>
                <w:i/>
                <w:color w:val="548DD4"/>
                <w:sz w:val="20"/>
              </w:rPr>
              <w:t>Příprava a podání konečné zprávy o pokroku</w:t>
            </w:r>
          </w:p>
        </w:tc>
      </w:tr>
      <w:tr w:rsidR="00010791" w:rsidRPr="006B79D3" w:rsidTr="002F016E">
        <w:tc>
          <w:tcPr>
            <w:tcW w:w="944" w:type="dxa"/>
            <w:tcBorders>
              <w:top w:val="single" w:sz="4" w:space="0" w:color="000000"/>
              <w:left w:val="single" w:sz="4" w:space="0" w:color="000000"/>
              <w:bottom w:val="single" w:sz="8" w:space="0" w:color="000000"/>
              <w:right w:val="single" w:sz="4" w:space="0" w:color="000000"/>
            </w:tcBorders>
            <w:shd w:val="clear" w:color="auto" w:fill="auto"/>
            <w:vAlign w:val="center"/>
          </w:tcPr>
          <w:p w:rsidR="00010791" w:rsidRPr="00815C13" w:rsidRDefault="00010791" w:rsidP="00E04937">
            <w:pPr>
              <w:spacing w:after="0"/>
              <w:jc w:val="center"/>
              <w:rPr>
                <w:rFonts w:asciiTheme="minorHAnsi" w:hAnsiTheme="minorHAnsi" w:cs="Open Sans"/>
                <w:bCs/>
                <w:sz w:val="20"/>
                <w:szCs w:val="20"/>
              </w:rPr>
            </w:pPr>
            <w:r>
              <w:rPr>
                <w:rFonts w:asciiTheme="minorHAnsi" w:hAnsiTheme="minorHAnsi"/>
                <w:i/>
                <w:sz w:val="20"/>
              </w:rPr>
              <w:t>D 1.</w:t>
            </w:r>
            <w:r w:rsidR="00E04937">
              <w:rPr>
                <w:rFonts w:asciiTheme="minorHAnsi" w:hAnsiTheme="minorHAnsi"/>
                <w:i/>
                <w:sz w:val="20"/>
              </w:rPr>
              <w:t>2.1</w:t>
            </w:r>
          </w:p>
        </w:tc>
        <w:tc>
          <w:tcPr>
            <w:tcW w:w="5675" w:type="dxa"/>
            <w:gridSpan w:val="3"/>
            <w:tcBorders>
              <w:top w:val="single" w:sz="4" w:space="0" w:color="000000"/>
              <w:left w:val="single" w:sz="4" w:space="0" w:color="000000"/>
              <w:bottom w:val="single" w:sz="8" w:space="0" w:color="000000"/>
              <w:right w:val="single" w:sz="4" w:space="0" w:color="000000"/>
            </w:tcBorders>
            <w:shd w:val="clear" w:color="auto" w:fill="auto"/>
          </w:tcPr>
          <w:p w:rsidR="00010791" w:rsidRDefault="00010791" w:rsidP="00010791">
            <w:pPr>
              <w:spacing w:after="0"/>
              <w:rPr>
                <w:rFonts w:asciiTheme="minorHAnsi" w:eastAsia="Times New Roman" w:hAnsiTheme="minorHAnsi" w:cs="Open Sans"/>
                <w:color w:val="548DD4"/>
                <w:sz w:val="20"/>
                <w:szCs w:val="20"/>
              </w:rPr>
            </w:pPr>
            <w:r>
              <w:rPr>
                <w:rFonts w:asciiTheme="minorHAnsi" w:hAnsiTheme="minorHAnsi"/>
                <w:sz w:val="20"/>
              </w:rPr>
              <w:t>Plnění</w:t>
            </w:r>
          </w:p>
          <w:p w:rsidR="00010791" w:rsidRPr="00E45B58" w:rsidRDefault="00010791" w:rsidP="00010791">
            <w:pPr>
              <w:pStyle w:val="ListParagraph"/>
              <w:numPr>
                <w:ilvl w:val="0"/>
                <w:numId w:val="41"/>
              </w:numPr>
              <w:spacing w:after="0"/>
              <w:rPr>
                <w:rFonts w:asciiTheme="minorHAnsi" w:eastAsia="Times New Roman" w:hAnsiTheme="minorHAnsi" w:cs="Open Sans"/>
                <w:color w:val="548DD4"/>
                <w:sz w:val="20"/>
                <w:szCs w:val="20"/>
              </w:rPr>
            </w:pPr>
            <w:r>
              <w:rPr>
                <w:rFonts w:asciiTheme="minorHAnsi" w:hAnsiTheme="minorHAnsi"/>
                <w:color w:val="548DD4"/>
                <w:sz w:val="20"/>
              </w:rPr>
              <w:t>Konečná zpráva o pokroku</w:t>
            </w:r>
          </w:p>
          <w:p w:rsidR="00010791" w:rsidRPr="00815C13" w:rsidRDefault="00010791" w:rsidP="00010791">
            <w:pPr>
              <w:spacing w:after="0"/>
              <w:rPr>
                <w:rFonts w:asciiTheme="minorHAnsi" w:hAnsiTheme="minorHAnsi" w:cs="Open Sans"/>
                <w:bCs/>
                <w:sz w:val="20"/>
                <w:szCs w:val="20"/>
              </w:rPr>
            </w:pPr>
          </w:p>
        </w:tc>
        <w:tc>
          <w:tcPr>
            <w:tcW w:w="1577" w:type="dxa"/>
            <w:tcBorders>
              <w:top w:val="single" w:sz="4" w:space="0" w:color="000000"/>
              <w:left w:val="single" w:sz="4" w:space="0" w:color="000000"/>
              <w:bottom w:val="single" w:sz="8" w:space="0" w:color="000000"/>
              <w:right w:val="single" w:sz="4" w:space="0" w:color="000000"/>
            </w:tcBorders>
            <w:shd w:val="clear" w:color="auto" w:fill="FFFFFF"/>
          </w:tcPr>
          <w:p w:rsidR="00010791" w:rsidRPr="00815C13" w:rsidRDefault="00010791" w:rsidP="00010791">
            <w:pPr>
              <w:spacing w:after="0"/>
              <w:rPr>
                <w:rFonts w:asciiTheme="minorHAnsi" w:hAnsiTheme="minorHAnsi" w:cs="Open Sans"/>
                <w:bCs/>
                <w:sz w:val="20"/>
                <w:szCs w:val="20"/>
              </w:rPr>
            </w:pPr>
            <w:r>
              <w:rPr>
                <w:rFonts w:asciiTheme="minorHAnsi" w:hAnsiTheme="minorHAnsi"/>
                <w:sz w:val="20"/>
              </w:rPr>
              <w:t>Cílová hodnota</w:t>
            </w:r>
          </w:p>
        </w:tc>
        <w:tc>
          <w:tcPr>
            <w:tcW w:w="1088" w:type="dxa"/>
            <w:tcBorders>
              <w:top w:val="single" w:sz="4" w:space="0" w:color="000000"/>
              <w:left w:val="single" w:sz="4" w:space="0" w:color="000000"/>
              <w:bottom w:val="single" w:sz="8" w:space="0" w:color="000000"/>
              <w:right w:val="single" w:sz="4" w:space="0" w:color="000000"/>
            </w:tcBorders>
            <w:shd w:val="clear" w:color="auto" w:fill="FFFFFF"/>
          </w:tcPr>
          <w:p w:rsidR="00010791" w:rsidRDefault="00010791" w:rsidP="00010791">
            <w:pPr>
              <w:spacing w:after="0"/>
              <w:rPr>
                <w:rFonts w:asciiTheme="minorHAnsi" w:hAnsiTheme="minorHAnsi" w:cs="Open Sans"/>
                <w:bCs/>
                <w:i/>
                <w:sz w:val="20"/>
                <w:szCs w:val="20"/>
              </w:rPr>
            </w:pPr>
            <w:r>
              <w:rPr>
                <w:rFonts w:asciiTheme="minorHAnsi" w:hAnsiTheme="minorHAnsi"/>
                <w:sz w:val="20"/>
              </w:rPr>
              <w:t xml:space="preserve">Měsíc realizace </w:t>
            </w:r>
          </w:p>
          <w:p w:rsidR="00010791" w:rsidRPr="00010791" w:rsidRDefault="008B31D2" w:rsidP="00010791">
            <w:pPr>
              <w:spacing w:after="0"/>
              <w:rPr>
                <w:rFonts w:asciiTheme="minorHAnsi" w:hAnsiTheme="minorHAnsi"/>
                <w:sz w:val="20"/>
                <w:szCs w:val="20"/>
              </w:rPr>
            </w:pPr>
            <w:r>
              <w:rPr>
                <w:rFonts w:asciiTheme="minorHAnsi" w:hAnsiTheme="minorHAnsi"/>
                <w:color w:val="548DD4"/>
                <w:sz w:val="20"/>
              </w:rPr>
              <w:t>Tři měsíce po datu ukončení projektu</w:t>
            </w:r>
          </w:p>
        </w:tc>
      </w:tr>
    </w:tbl>
    <w:p w:rsidR="00716C67" w:rsidRDefault="00716C67" w:rsidP="003914E1">
      <w:pPr>
        <w:spacing w:after="0"/>
        <w:rPr>
          <w:rFonts w:asciiTheme="minorHAnsi" w:hAnsiTheme="minorHAnsi" w:cs="Open Sans"/>
          <w:bCs/>
          <w:sz w:val="20"/>
          <w:szCs w:val="20"/>
        </w:rPr>
      </w:pPr>
    </w:p>
    <w:p w:rsidR="00716C67" w:rsidRDefault="00371FD0" w:rsidP="00716C67">
      <w:pPr>
        <w:rPr>
          <w:rFonts w:asciiTheme="minorHAnsi" w:hAnsiTheme="minorHAnsi" w:cs="Open Sans"/>
          <w:sz w:val="20"/>
          <w:szCs w:val="20"/>
        </w:rPr>
      </w:pPr>
      <w:r>
        <w:rPr>
          <w:rFonts w:asciiTheme="minorHAnsi" w:hAnsiTheme="minorHAnsi"/>
          <w:b/>
          <w:sz w:val="24"/>
        </w:rPr>
        <w:t>Informační časová osa</w:t>
      </w:r>
      <w:r>
        <w:rPr>
          <w:rFonts w:asciiTheme="minorHAnsi" w:hAnsiTheme="minorHAnsi"/>
          <w:sz w:val="20"/>
        </w:rPr>
        <w:t xml:space="preserve"> </w:t>
      </w:r>
      <w:r>
        <w:rPr>
          <w:rFonts w:asciiTheme="minorHAnsi" w:hAnsiTheme="minorHAnsi"/>
          <w:i/>
          <w:color w:val="548DD4"/>
          <w:sz w:val="20"/>
        </w:rPr>
        <w:t>(podle pracovního plánu se automaticky vygeneruje Ganttův diagram, který souhrnně znázorní plnění a výstupy projektu pro všechny pracovní balíčky)</w:t>
      </w:r>
    </w:p>
    <w:p w:rsidR="00716C67" w:rsidRDefault="00716C67" w:rsidP="005A5E8A">
      <w:pPr>
        <w:ind w:firstLine="708"/>
        <w:jc w:val="both"/>
        <w:rPr>
          <w:rFonts w:asciiTheme="minorHAnsi" w:hAnsiTheme="minorHAnsi" w:cs="Open Sans"/>
          <w:sz w:val="20"/>
          <w:szCs w:val="20"/>
        </w:rPr>
      </w:pPr>
    </w:p>
    <w:p w:rsidR="00716C67" w:rsidRDefault="00716C67" w:rsidP="00716C67">
      <w:pPr>
        <w:rPr>
          <w:rFonts w:asciiTheme="minorHAnsi" w:hAnsiTheme="minorHAnsi" w:cs="Open Sans"/>
          <w:sz w:val="20"/>
          <w:szCs w:val="20"/>
        </w:rPr>
      </w:pPr>
    </w:p>
    <w:p w:rsidR="000D41A2" w:rsidRPr="00716C67" w:rsidRDefault="000D41A2" w:rsidP="00716C67">
      <w:pPr>
        <w:rPr>
          <w:rFonts w:asciiTheme="minorHAnsi" w:hAnsiTheme="minorHAnsi" w:cs="Open Sans"/>
          <w:sz w:val="20"/>
          <w:szCs w:val="20"/>
        </w:rPr>
        <w:sectPr w:rsidR="000D41A2" w:rsidRPr="00716C67" w:rsidSect="000D41A2">
          <w:pgSz w:w="11906" w:h="16838"/>
          <w:pgMar w:top="1417" w:right="1417" w:bottom="1417" w:left="1417" w:header="720" w:footer="708" w:gutter="0"/>
          <w:cols w:space="720"/>
          <w:docGrid w:linePitch="360" w:charSpace="-2049"/>
        </w:sectPr>
      </w:pPr>
    </w:p>
    <w:p w:rsidR="00F25CF8" w:rsidRDefault="00276C9D" w:rsidP="00421178">
      <w:pPr>
        <w:spacing w:after="60"/>
        <w:jc w:val="both"/>
        <w:rPr>
          <w:rFonts w:asciiTheme="minorHAnsi" w:eastAsia="Times New Roman" w:hAnsiTheme="minorHAnsi" w:cs="Open Sans"/>
          <w:b/>
          <w:bCs/>
          <w:color w:val="97A5D4"/>
          <w:sz w:val="24"/>
          <w:szCs w:val="24"/>
        </w:rPr>
      </w:pPr>
      <w:r>
        <w:rPr>
          <w:rFonts w:asciiTheme="minorHAnsi" w:hAnsiTheme="minorHAnsi"/>
          <w:b/>
          <w:color w:val="97A5D4"/>
          <w:sz w:val="24"/>
        </w:rPr>
        <w:lastRenderedPageBreak/>
        <w:t>E. Oddíl rozpočtu projektu</w:t>
      </w:r>
    </w:p>
    <w:p w:rsidR="00371FD0" w:rsidRPr="00371FD0" w:rsidRDefault="00371FD0" w:rsidP="00371FD0">
      <w:pPr>
        <w:rPr>
          <w:rFonts w:asciiTheme="minorHAnsi" w:eastAsia="Times New Roman" w:hAnsiTheme="minorHAnsi" w:cs="Open Sans"/>
          <w:i/>
          <w:color w:val="548DD4"/>
          <w:sz w:val="20"/>
          <w:szCs w:val="20"/>
        </w:rPr>
      </w:pPr>
      <w:r>
        <w:rPr>
          <w:rFonts w:asciiTheme="minorHAnsi" w:hAnsiTheme="minorHAnsi"/>
          <w:i/>
          <w:color w:val="548DD4"/>
          <w:sz w:val="20"/>
        </w:rPr>
        <w:t>Oddíl se vygeneruje automaticky podle pracovního plánu.</w:t>
      </w:r>
    </w:p>
    <w:tbl>
      <w:tblPr>
        <w:tblW w:w="13773" w:type="dxa"/>
        <w:tblInd w:w="91" w:type="dxa"/>
        <w:tblLook w:val="04A0" w:firstRow="1" w:lastRow="0" w:firstColumn="1" w:lastColumn="0" w:noHBand="0" w:noVBand="1"/>
      </w:tblPr>
      <w:tblGrid>
        <w:gridCol w:w="1116"/>
        <w:gridCol w:w="1317"/>
        <w:gridCol w:w="60"/>
        <w:gridCol w:w="1358"/>
        <w:gridCol w:w="151"/>
        <w:gridCol w:w="1408"/>
        <w:gridCol w:w="709"/>
        <w:gridCol w:w="708"/>
        <w:gridCol w:w="1134"/>
        <w:gridCol w:w="284"/>
        <w:gridCol w:w="1502"/>
        <w:gridCol w:w="1191"/>
        <w:gridCol w:w="567"/>
        <w:gridCol w:w="2268"/>
      </w:tblGrid>
      <w:tr w:rsidR="00276C9D" w:rsidRPr="006B79D3" w:rsidTr="009207E3">
        <w:trPr>
          <w:trHeight w:val="300"/>
        </w:trPr>
        <w:tc>
          <w:tcPr>
            <w:tcW w:w="13773"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Rozpočet – rozdělení podle partnerů a zdrojů financování</w:t>
            </w:r>
          </w:p>
        </w:tc>
      </w:tr>
      <w:tr w:rsidR="00276C9D" w:rsidRPr="00815C13" w:rsidTr="009207E3">
        <w:trPr>
          <w:trHeight w:val="300"/>
        </w:trPr>
        <w:tc>
          <w:tcPr>
            <w:tcW w:w="11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Partner</w:t>
            </w:r>
          </w:p>
        </w:tc>
        <w:tc>
          <w:tcPr>
            <w:tcW w:w="28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Spolufinancování EFRR</w:t>
            </w:r>
          </w:p>
        </w:tc>
        <w:tc>
          <w:tcPr>
            <w:tcW w:w="5745" w:type="dxa"/>
            <w:gridSpan w:val="6"/>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Příspěvek</w:t>
            </w:r>
          </w:p>
        </w:tc>
        <w:tc>
          <w:tcPr>
            <w:tcW w:w="4026" w:type="dxa"/>
            <w:gridSpan w:val="3"/>
            <w:tcBorders>
              <w:top w:val="single" w:sz="4" w:space="0" w:color="auto"/>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Celkem</w:t>
            </w:r>
          </w:p>
        </w:tc>
      </w:tr>
      <w:tr w:rsidR="00276C9D" w:rsidRPr="00815C13" w:rsidTr="009207E3">
        <w:trPr>
          <w:trHeight w:val="300"/>
        </w:trPr>
        <w:tc>
          <w:tcPr>
            <w:tcW w:w="1116" w:type="dxa"/>
            <w:vMerge/>
            <w:tcBorders>
              <w:top w:val="nil"/>
              <w:left w:val="single" w:sz="4" w:space="0" w:color="auto"/>
              <w:bottom w:val="single" w:sz="4" w:space="0" w:color="auto"/>
              <w:right w:val="single" w:sz="4" w:space="0" w:color="auto"/>
            </w:tcBorders>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EUR</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Podíl EFRR</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Veřejné</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Soukromé</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Rozpočet</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z rozpočtu projektu</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Projektový partner n</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c>
          <w:tcPr>
            <w:tcW w:w="137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0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7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09"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9207E3">
        <w:trPr>
          <w:trHeight w:val="300"/>
        </w:trPr>
        <w:tc>
          <w:tcPr>
            <w:tcW w:w="13773"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B23535"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Přehled podle partnerů / podle období</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Partner</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Projektový partner 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9207E3">
        <w:trPr>
          <w:trHeight w:val="300"/>
        </w:trPr>
        <w:tc>
          <w:tcPr>
            <w:tcW w:w="13773" w:type="dxa"/>
            <w:gridSpan w:val="14"/>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Přehled podle partnerů / podle pracovních balíčků</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Partner</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WP1</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WP2</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WP3</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WP4</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Pracovní balíček n</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Projektový partner 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69" w:type="dxa"/>
            <w:gridSpan w:val="3"/>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1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86"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5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317"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69" w:type="dxa"/>
            <w:gridSpan w:val="3"/>
            <w:tcBorders>
              <w:top w:val="nil"/>
              <w:left w:val="nil"/>
              <w:bottom w:val="nil"/>
              <w:right w:val="nil"/>
            </w:tcBorders>
            <w:shd w:val="clear" w:color="auto" w:fill="auto"/>
            <w:noWrap/>
            <w:vAlign w:val="bottom"/>
            <w:hideMark/>
          </w:tcPr>
          <w:p w:rsidR="00276C9D" w:rsidRDefault="00276C9D" w:rsidP="00276C9D">
            <w:pPr>
              <w:suppressAutoHyphens w:val="0"/>
              <w:spacing w:after="0" w:line="240" w:lineRule="auto"/>
              <w:rPr>
                <w:rFonts w:asciiTheme="minorHAnsi" w:eastAsia="Times New Roman" w:hAnsiTheme="minorHAnsi"/>
                <w:b/>
                <w:bCs/>
                <w:color w:val="000000"/>
                <w:sz w:val="20"/>
                <w:szCs w:val="20"/>
              </w:rPr>
            </w:pPr>
          </w:p>
          <w:p w:rsidR="00371FD0" w:rsidRDefault="00371FD0" w:rsidP="00276C9D">
            <w:pPr>
              <w:suppressAutoHyphens w:val="0"/>
              <w:spacing w:after="0" w:line="240" w:lineRule="auto"/>
              <w:rPr>
                <w:rFonts w:asciiTheme="minorHAnsi" w:eastAsia="Times New Roman" w:hAnsiTheme="minorHAnsi"/>
                <w:b/>
                <w:bCs/>
                <w:color w:val="000000"/>
                <w:sz w:val="20"/>
                <w:szCs w:val="20"/>
              </w:rPr>
            </w:pPr>
          </w:p>
          <w:p w:rsidR="00371FD0" w:rsidRPr="00815C13" w:rsidRDefault="00371FD0" w:rsidP="00276C9D">
            <w:pPr>
              <w:suppressAutoHyphens w:val="0"/>
              <w:spacing w:after="0" w:line="240" w:lineRule="auto"/>
              <w:rPr>
                <w:rFonts w:asciiTheme="minorHAnsi" w:eastAsia="Times New Roman" w:hAnsiTheme="minorHAnsi"/>
                <w:b/>
                <w:bCs/>
                <w:color w:val="000000"/>
                <w:sz w:val="20"/>
                <w:szCs w:val="20"/>
              </w:rPr>
            </w:pPr>
          </w:p>
        </w:tc>
        <w:tc>
          <w:tcPr>
            <w:tcW w:w="2117"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42"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86"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58" w:type="dxa"/>
            <w:gridSpan w:val="2"/>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268"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9207E3">
        <w:trPr>
          <w:trHeight w:val="300"/>
        </w:trPr>
        <w:tc>
          <w:tcPr>
            <w:tcW w:w="13773" w:type="dxa"/>
            <w:gridSpan w:val="14"/>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Přehled podle pracovních balíčků / podle období</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Pracovní balíček</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2017</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2018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jc w:val="right"/>
              <w:rPr>
                <w:rFonts w:asciiTheme="minorHAnsi" w:eastAsia="Times New Roman" w:hAnsiTheme="minorHAnsi"/>
                <w:b/>
                <w:bCs/>
                <w:color w:val="000000"/>
                <w:sz w:val="20"/>
                <w:szCs w:val="20"/>
              </w:rPr>
            </w:pPr>
            <w:r>
              <w:rPr>
                <w:rFonts w:asciiTheme="minorHAnsi" w:hAnsiTheme="minorHAnsi"/>
                <w:b/>
                <w:color w:val="000000"/>
                <w:sz w:val="20"/>
              </w:rPr>
              <w:t>2024</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WP1</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WP2</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Pracovní balíček n</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9207E3">
        <w:trPr>
          <w:trHeight w:val="300"/>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c>
          <w:tcPr>
            <w:tcW w:w="1317"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276C9D" w:rsidRPr="00815C13" w:rsidRDefault="00276C9D" w:rsidP="00F25CF8">
      <w:pPr>
        <w:spacing w:after="0"/>
        <w:rPr>
          <w:rFonts w:asciiTheme="minorHAnsi" w:hAnsiTheme="minorHAnsi" w:cs="Open Sans"/>
          <w:bCs/>
          <w:sz w:val="20"/>
          <w:szCs w:val="20"/>
        </w:rPr>
      </w:pPr>
    </w:p>
    <w:tbl>
      <w:tblPr>
        <w:tblW w:w="13767" w:type="dxa"/>
        <w:tblInd w:w="91" w:type="dxa"/>
        <w:tblLook w:val="04A0" w:firstRow="1" w:lastRow="0" w:firstColumn="1" w:lastColumn="0" w:noHBand="0" w:noVBand="1"/>
      </w:tblPr>
      <w:tblGrid>
        <w:gridCol w:w="3845"/>
        <w:gridCol w:w="1984"/>
        <w:gridCol w:w="1816"/>
        <w:gridCol w:w="1586"/>
        <w:gridCol w:w="1701"/>
        <w:gridCol w:w="2835"/>
      </w:tblGrid>
      <w:tr w:rsidR="00276C9D" w:rsidRPr="006B79D3" w:rsidTr="005E0202">
        <w:trPr>
          <w:trHeight w:val="300"/>
        </w:trPr>
        <w:tc>
          <w:tcPr>
            <w:tcW w:w="13767" w:type="dxa"/>
            <w:gridSpan w:val="6"/>
            <w:tcBorders>
              <w:top w:val="single" w:sz="4" w:space="0" w:color="auto"/>
              <w:left w:val="single" w:sz="4" w:space="0" w:color="auto"/>
              <w:bottom w:val="single" w:sz="4" w:space="0" w:color="auto"/>
              <w:right w:val="single" w:sz="4" w:space="0" w:color="000000"/>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Přehled podle partnerů / podle rozpočtových položek</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Rozpočtové položky</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Projektový partner 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Personál</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Administrativa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Cesty a ubytování</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Externí konzultace a služby</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Vybavení</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Infrastruktura a stavební práce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Mezisoučet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Příjmy</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984"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81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586"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1701"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c>
          <w:tcPr>
            <w:tcW w:w="2835" w:type="dxa"/>
            <w:tcBorders>
              <w:top w:val="nil"/>
              <w:left w:val="nil"/>
              <w:bottom w:val="nil"/>
              <w:right w:val="nil"/>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p>
        </w:tc>
      </w:tr>
      <w:tr w:rsidR="00276C9D" w:rsidRPr="006B79D3" w:rsidTr="005E0202">
        <w:trPr>
          <w:trHeight w:val="300"/>
        </w:trPr>
        <w:tc>
          <w:tcPr>
            <w:tcW w:w="13767"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rsidR="00276C9D" w:rsidRPr="00815C13" w:rsidRDefault="00276C9D" w:rsidP="00276C9D">
            <w:pPr>
              <w:suppressAutoHyphens w:val="0"/>
              <w:spacing w:after="0" w:line="240" w:lineRule="auto"/>
              <w:jc w:val="center"/>
              <w:rPr>
                <w:rFonts w:asciiTheme="minorHAnsi" w:eastAsia="Times New Roman" w:hAnsiTheme="minorHAnsi"/>
                <w:b/>
                <w:bCs/>
                <w:color w:val="000000"/>
                <w:sz w:val="20"/>
                <w:szCs w:val="20"/>
              </w:rPr>
            </w:pPr>
            <w:r>
              <w:rPr>
                <w:rFonts w:asciiTheme="minorHAnsi" w:hAnsiTheme="minorHAnsi"/>
                <w:b/>
                <w:color w:val="000000"/>
                <w:sz w:val="20"/>
              </w:rPr>
              <w:t>Přehled podle pracovních balíčků / podle rozpočtových položek</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Rozpočtové položky</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WP1</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WP2</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Pracovní balíček n</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Personál</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Administrativa</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lastRenderedPageBreak/>
              <w:t>Cesty a ubytování</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Externí konzultace a služby</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Vybavení</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Infrastruktura a stavební práce</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Mezisoučet</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Příjmy</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r w:rsidR="00276C9D" w:rsidRPr="00815C13" w:rsidTr="00276C9D">
        <w:trPr>
          <w:trHeight w:val="300"/>
        </w:trPr>
        <w:tc>
          <w:tcPr>
            <w:tcW w:w="3845" w:type="dxa"/>
            <w:tcBorders>
              <w:top w:val="nil"/>
              <w:left w:val="single" w:sz="4" w:space="0" w:color="auto"/>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Celkem</w:t>
            </w:r>
          </w:p>
        </w:tc>
        <w:tc>
          <w:tcPr>
            <w:tcW w:w="1984"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586"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rsidR="00276C9D" w:rsidRPr="00815C13" w:rsidRDefault="00276C9D" w:rsidP="00276C9D">
            <w:pPr>
              <w:suppressAutoHyphens w:val="0"/>
              <w:spacing w:after="0" w:line="240" w:lineRule="auto"/>
              <w:rPr>
                <w:rFonts w:asciiTheme="minorHAnsi" w:eastAsia="Times New Roman" w:hAnsiTheme="minorHAnsi"/>
                <w:b/>
                <w:bCs/>
                <w:color w:val="000000"/>
                <w:sz w:val="20"/>
                <w:szCs w:val="20"/>
              </w:rPr>
            </w:pPr>
            <w:r>
              <w:rPr>
                <w:rFonts w:asciiTheme="minorHAnsi" w:hAnsiTheme="minorHAnsi"/>
                <w:b/>
                <w:color w:val="000000"/>
                <w:sz w:val="20"/>
              </w:rPr>
              <w:t> </w:t>
            </w:r>
          </w:p>
        </w:tc>
      </w:tr>
    </w:tbl>
    <w:p w:rsidR="00B757F1" w:rsidRDefault="00B757F1" w:rsidP="00F25CF8">
      <w:pPr>
        <w:spacing w:after="0"/>
        <w:rPr>
          <w:rFonts w:asciiTheme="minorHAnsi" w:hAnsiTheme="minorHAnsi" w:cs="Open Sans"/>
          <w:bCs/>
          <w:sz w:val="20"/>
          <w:szCs w:val="20"/>
        </w:rPr>
      </w:pPr>
    </w:p>
    <w:p w:rsidR="008073E7" w:rsidRDefault="008073E7" w:rsidP="00F25CF8">
      <w:pPr>
        <w:spacing w:after="0"/>
        <w:rPr>
          <w:rFonts w:asciiTheme="minorHAnsi" w:hAnsiTheme="minorHAnsi" w:cs="Open Sans"/>
          <w:bCs/>
          <w:sz w:val="20"/>
          <w:szCs w:val="20"/>
        </w:rPr>
      </w:pPr>
    </w:p>
    <w:p w:rsidR="00B757F1" w:rsidRDefault="00B757F1" w:rsidP="00997AD5">
      <w:pPr>
        <w:spacing w:after="60"/>
        <w:jc w:val="both"/>
        <w:rPr>
          <w:rFonts w:asciiTheme="minorHAnsi" w:hAnsiTheme="minorHAnsi" w:cs="Open Sans"/>
          <w:bCs/>
          <w:sz w:val="20"/>
          <w:szCs w:val="20"/>
        </w:rPr>
      </w:pPr>
      <w:r>
        <w:rPr>
          <w:rFonts w:asciiTheme="minorHAnsi" w:hAnsiTheme="minorHAnsi"/>
          <w:b/>
          <w:color w:val="97A5D4"/>
          <w:sz w:val="24"/>
        </w:rPr>
        <w:t>F. Řízení rizika</w:t>
      </w:r>
    </w:p>
    <w:tbl>
      <w:tblPr>
        <w:tblW w:w="13779" w:type="dxa"/>
        <w:tblInd w:w="108" w:type="dxa"/>
        <w:tblLayout w:type="fixed"/>
        <w:tblLook w:val="0000" w:firstRow="0" w:lastRow="0" w:firstColumn="0" w:lastColumn="0" w:noHBand="0" w:noVBand="0"/>
      </w:tblPr>
      <w:tblGrid>
        <w:gridCol w:w="3839"/>
        <w:gridCol w:w="2755"/>
        <w:gridCol w:w="3118"/>
        <w:gridCol w:w="4067"/>
      </w:tblGrid>
      <w:tr w:rsidR="00B757F1" w:rsidRPr="006B79D3" w:rsidTr="007202F9">
        <w:tc>
          <w:tcPr>
            <w:tcW w:w="3839"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Popis rizika</w:t>
            </w:r>
          </w:p>
        </w:tc>
        <w:tc>
          <w:tcPr>
            <w:tcW w:w="2755"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Dopad</w:t>
            </w:r>
          </w:p>
        </w:tc>
        <w:tc>
          <w:tcPr>
            <w:tcW w:w="3118"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sz w:val="20"/>
                <w:szCs w:val="20"/>
              </w:rPr>
            </w:pPr>
            <w:r>
              <w:rPr>
                <w:rFonts w:asciiTheme="minorHAnsi" w:hAnsiTheme="minorHAnsi"/>
                <w:b/>
                <w:sz w:val="20"/>
              </w:rPr>
              <w:t>Pravděpodobnost</w:t>
            </w:r>
          </w:p>
        </w:tc>
        <w:tc>
          <w:tcPr>
            <w:tcW w:w="4067" w:type="dxa"/>
            <w:tcBorders>
              <w:top w:val="single" w:sz="4" w:space="0" w:color="000000"/>
              <w:left w:val="single" w:sz="4" w:space="0" w:color="000000"/>
              <w:bottom w:val="single" w:sz="4" w:space="0" w:color="000000"/>
              <w:right w:val="single" w:sz="4" w:space="0" w:color="000000"/>
            </w:tcBorders>
            <w:shd w:val="clear" w:color="auto" w:fill="E5DFEC"/>
          </w:tcPr>
          <w:p w:rsidR="00B757F1" w:rsidRPr="00815C13" w:rsidRDefault="00B757F1" w:rsidP="00E95F1C">
            <w:pPr>
              <w:spacing w:after="0"/>
              <w:jc w:val="center"/>
              <w:rPr>
                <w:rFonts w:asciiTheme="minorHAnsi" w:hAnsiTheme="minorHAnsi" w:cs="Open Sans"/>
                <w:b/>
                <w:sz w:val="20"/>
                <w:szCs w:val="20"/>
              </w:rPr>
            </w:pPr>
            <w:r>
              <w:rPr>
                <w:rFonts w:asciiTheme="minorHAnsi" w:hAnsiTheme="minorHAnsi"/>
                <w:b/>
                <w:sz w:val="20"/>
              </w:rPr>
              <w:t>Akce na zmírnění rizika</w:t>
            </w:r>
          </w:p>
        </w:tc>
      </w:tr>
      <w:tr w:rsidR="00B757F1" w:rsidRPr="007202F9" w:rsidTr="007202F9">
        <w:trPr>
          <w:trHeight w:val="458"/>
        </w:trPr>
        <w:tc>
          <w:tcPr>
            <w:tcW w:w="3839" w:type="dxa"/>
            <w:tcBorders>
              <w:top w:val="single" w:sz="4" w:space="0" w:color="000000"/>
              <w:left w:val="single" w:sz="4" w:space="0" w:color="000000"/>
              <w:bottom w:val="single" w:sz="4" w:space="0" w:color="000000"/>
              <w:right w:val="single" w:sz="4" w:space="0" w:color="000000"/>
            </w:tcBorders>
            <w:shd w:val="clear" w:color="auto" w:fill="auto"/>
          </w:tcPr>
          <w:p w:rsidR="00B757F1" w:rsidRPr="00815513" w:rsidRDefault="00B757F1" w:rsidP="007202F9">
            <w:pPr>
              <w:spacing w:after="0"/>
              <w:rPr>
                <w:rFonts w:asciiTheme="minorHAnsi" w:hAnsiTheme="minorHAnsi" w:cs="Open Sans"/>
                <w:b/>
                <w:i/>
                <w:sz w:val="20"/>
                <w:szCs w:val="20"/>
              </w:rPr>
            </w:pPr>
            <w:r>
              <w:rPr>
                <w:rFonts w:asciiTheme="minorHAnsi" w:hAnsiTheme="minorHAnsi"/>
                <w:b/>
                <w:color w:val="548DD4"/>
                <w:sz w:val="20"/>
              </w:rPr>
              <w:t xml:space="preserve"> [500 znaků] </w:t>
            </w:r>
            <w:r>
              <w:rPr>
                <w:rFonts w:asciiTheme="minorHAnsi" w:hAnsiTheme="minorHAnsi"/>
                <w:i/>
                <w:color w:val="548DD4"/>
                <w:sz w:val="20"/>
              </w:rPr>
              <w:t xml:space="preserve">Uveďte tolik rizik, kolik je potřeba, a popište je. </w:t>
            </w:r>
          </w:p>
        </w:tc>
        <w:tc>
          <w:tcPr>
            <w:tcW w:w="2755"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Incident</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Drobný</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Vážný</w:t>
            </w:r>
          </w:p>
          <w:p w:rsidR="00B757F1" w:rsidRPr="00815C13" w:rsidRDefault="00B757F1" w:rsidP="00E95F1C">
            <w:pPr>
              <w:numPr>
                <w:ilvl w:val="0"/>
                <w:numId w:val="16"/>
              </w:numPr>
              <w:spacing w:after="0" w:line="100" w:lineRule="atLeast"/>
              <w:rPr>
                <w:rFonts w:asciiTheme="minorHAnsi" w:hAnsiTheme="minorHAnsi" w:cs="Open Sans"/>
                <w:i/>
                <w:sz w:val="20"/>
                <w:szCs w:val="20"/>
              </w:rPr>
            </w:pPr>
            <w:r>
              <w:rPr>
                <w:rFonts w:asciiTheme="minorHAnsi" w:hAnsiTheme="minorHAnsi"/>
                <w:i/>
                <w:sz w:val="20"/>
              </w:rPr>
              <w:t>Rozsáhlý</w:t>
            </w:r>
          </w:p>
          <w:p w:rsidR="00B757F1" w:rsidRPr="0067110E" w:rsidRDefault="00B757F1" w:rsidP="00E95F1C">
            <w:pPr>
              <w:numPr>
                <w:ilvl w:val="0"/>
                <w:numId w:val="16"/>
              </w:numPr>
              <w:spacing w:after="0" w:line="100" w:lineRule="atLeast"/>
              <w:rPr>
                <w:rFonts w:asciiTheme="minorHAnsi" w:hAnsiTheme="minorHAnsi"/>
                <w:sz w:val="20"/>
                <w:szCs w:val="20"/>
              </w:rPr>
            </w:pPr>
            <w:r>
              <w:rPr>
                <w:rFonts w:asciiTheme="minorHAnsi" w:hAnsiTheme="minorHAnsi"/>
                <w:i/>
                <w:sz w:val="20"/>
              </w:rPr>
              <w:t>Katastrofický</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Nepravděpodobný</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Vzdálený</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Možný</w:t>
            </w:r>
          </w:p>
          <w:p w:rsidR="00B757F1" w:rsidRPr="00815C13" w:rsidRDefault="00B757F1" w:rsidP="00E95F1C">
            <w:pPr>
              <w:numPr>
                <w:ilvl w:val="0"/>
                <w:numId w:val="17"/>
              </w:numPr>
              <w:spacing w:after="0" w:line="100" w:lineRule="atLeast"/>
              <w:rPr>
                <w:rFonts w:asciiTheme="minorHAnsi" w:hAnsiTheme="minorHAnsi" w:cs="Open Sans"/>
                <w:i/>
                <w:sz w:val="20"/>
                <w:szCs w:val="20"/>
              </w:rPr>
            </w:pPr>
            <w:r>
              <w:rPr>
                <w:rFonts w:asciiTheme="minorHAnsi" w:hAnsiTheme="minorHAnsi"/>
                <w:i/>
                <w:sz w:val="20"/>
              </w:rPr>
              <w:t>Pravděpodobný</w:t>
            </w:r>
          </w:p>
          <w:p w:rsidR="00B757F1" w:rsidRPr="0067110E" w:rsidRDefault="00B757F1" w:rsidP="00E95F1C">
            <w:pPr>
              <w:numPr>
                <w:ilvl w:val="0"/>
                <w:numId w:val="17"/>
              </w:numPr>
              <w:spacing w:after="0" w:line="100" w:lineRule="atLeast"/>
              <w:rPr>
                <w:rFonts w:asciiTheme="minorHAnsi" w:hAnsiTheme="minorHAnsi"/>
                <w:sz w:val="20"/>
                <w:szCs w:val="20"/>
              </w:rPr>
            </w:pPr>
            <w:r>
              <w:rPr>
                <w:rFonts w:asciiTheme="minorHAnsi" w:hAnsiTheme="minorHAnsi"/>
                <w:i/>
                <w:sz w:val="20"/>
              </w:rPr>
              <w:t>Velmi pravděpodobný</w:t>
            </w:r>
          </w:p>
        </w:tc>
        <w:tc>
          <w:tcPr>
            <w:tcW w:w="4067" w:type="dxa"/>
            <w:tcBorders>
              <w:top w:val="single" w:sz="4" w:space="0" w:color="000000"/>
              <w:left w:val="single" w:sz="4" w:space="0" w:color="000000"/>
              <w:bottom w:val="single" w:sz="4" w:space="0" w:color="000000"/>
              <w:right w:val="single" w:sz="4" w:space="0" w:color="000000"/>
            </w:tcBorders>
          </w:tcPr>
          <w:p w:rsidR="00B757F1" w:rsidRPr="00815C13" w:rsidRDefault="00B757F1" w:rsidP="00E95F1C">
            <w:pPr>
              <w:spacing w:after="0" w:line="100" w:lineRule="atLeast"/>
              <w:rPr>
                <w:rFonts w:asciiTheme="minorHAnsi" w:hAnsiTheme="minorHAnsi" w:cs="Open Sans"/>
                <w:i/>
                <w:sz w:val="20"/>
                <w:szCs w:val="20"/>
              </w:rPr>
            </w:pPr>
            <w:r>
              <w:rPr>
                <w:rFonts w:asciiTheme="minorHAnsi" w:hAnsiTheme="minorHAnsi"/>
                <w:b/>
                <w:color w:val="548DD4"/>
                <w:sz w:val="20"/>
              </w:rPr>
              <w:t>[500 znaků]</w:t>
            </w:r>
          </w:p>
        </w:tc>
      </w:tr>
    </w:tbl>
    <w:p w:rsidR="00B757F1" w:rsidRDefault="00B757F1" w:rsidP="00F25CF8">
      <w:pPr>
        <w:spacing w:after="0"/>
        <w:rPr>
          <w:rFonts w:asciiTheme="minorHAnsi" w:hAnsiTheme="minorHAnsi" w:cs="Open Sans"/>
          <w:bCs/>
          <w:sz w:val="20"/>
          <w:szCs w:val="20"/>
        </w:rPr>
      </w:pPr>
    </w:p>
    <w:p w:rsidR="00F61BBD" w:rsidRDefault="00F61BBD">
      <w:pPr>
        <w:suppressAutoHyphens w:val="0"/>
        <w:spacing w:after="0" w:line="240" w:lineRule="auto"/>
        <w:rPr>
          <w:rFonts w:asciiTheme="minorHAnsi" w:hAnsiTheme="minorHAnsi" w:cs="Open Sans"/>
          <w:bCs/>
          <w:sz w:val="20"/>
          <w:szCs w:val="20"/>
        </w:rPr>
      </w:pPr>
      <w:r>
        <w:br w:type="page"/>
      </w:r>
    </w:p>
    <w:p w:rsidR="00790818" w:rsidRPr="00272F84" w:rsidRDefault="00E547C5" w:rsidP="00790818">
      <w:pPr>
        <w:spacing w:after="60"/>
        <w:jc w:val="both"/>
        <w:rPr>
          <w:rFonts w:asciiTheme="minorHAnsi" w:hAnsiTheme="minorHAnsi" w:cs="Arial"/>
          <w:b/>
          <w:bCs/>
          <w:color w:val="0E4096"/>
        </w:rPr>
      </w:pPr>
      <w:bookmarkStart w:id="2" w:name="_Toc403980661"/>
      <w:r>
        <w:rPr>
          <w:rFonts w:asciiTheme="minorHAnsi" w:hAnsiTheme="minorHAnsi"/>
          <w:b/>
          <w:color w:val="97A5D4"/>
          <w:sz w:val="24"/>
        </w:rPr>
        <w:lastRenderedPageBreak/>
        <w:t>Potvrzení městského úřadu</w:t>
      </w:r>
      <w:bookmarkEnd w:id="2"/>
    </w:p>
    <w:p w:rsidR="00790818" w:rsidRPr="00272F84" w:rsidRDefault="00790818" w:rsidP="00790818">
      <w:pPr>
        <w:spacing w:after="60"/>
        <w:jc w:val="both"/>
        <w:rPr>
          <w:rFonts w:asciiTheme="minorHAnsi" w:hAnsiTheme="minorHAnsi" w:cs="Arial"/>
          <w:sz w:val="20"/>
          <w:szCs w:val="20"/>
        </w:rPr>
      </w:pPr>
      <w:r>
        <w:rPr>
          <w:rFonts w:asciiTheme="minorHAnsi" w:hAnsiTheme="minorHAnsi"/>
          <w:sz w:val="20"/>
        </w:rPr>
        <w:t>Podpis formuláře žádosti ze strany (hlavního) městského úřadu tímto potvrzuje následující skutečnosti:</w:t>
      </w:r>
    </w:p>
    <w:p w:rsidR="00790818" w:rsidRPr="00272F84" w:rsidRDefault="00790818"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celý projekt ani jeho část neobdržel ani neobdrží žádné doplňkové financování EU (s výjimkou financování uvedeného v tomto formuláři žádosti) po celou dobu trvání projektu;</w:t>
      </w:r>
    </w:p>
    <w:p w:rsidR="00790818" w:rsidRPr="00272F84" w:rsidRDefault="00790818"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partneři projektu uvedení ve formuláři jsou zavázáni účastí na aktivitách a financování projektu;</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projekt je v souladu s relevantní národní i unijní legislativou a politikami zúčastněných zemí;</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městský úřad a partneři projektu budou jednat v souladu s ustanoveními národních a unijních regulací, zejména v souvislosti se strukturálními fondy, veřejnými zakázkami, státními příspěvky, životním prostředím a rovností příležitostí i se specifickými ustanoveními iniciativy UIA;</w:t>
      </w:r>
    </w:p>
    <w:p w:rsidR="00790818" w:rsidRPr="00272F84" w:rsidRDefault="00371FD0" w:rsidP="00790818">
      <w:pPr>
        <w:numPr>
          <w:ilvl w:val="0"/>
          <w:numId w:val="45"/>
        </w:numPr>
        <w:suppressAutoHyphens w:val="0"/>
        <w:spacing w:after="60" w:line="240" w:lineRule="auto"/>
        <w:jc w:val="both"/>
        <w:rPr>
          <w:rFonts w:asciiTheme="minorHAnsi" w:hAnsiTheme="minorHAnsi" w:cs="Arial"/>
          <w:sz w:val="20"/>
          <w:szCs w:val="20"/>
        </w:rPr>
      </w:pPr>
      <w:r>
        <w:rPr>
          <w:rFonts w:asciiTheme="minorHAnsi" w:hAnsiTheme="minorHAnsi"/>
          <w:sz w:val="20"/>
        </w:rPr>
        <w:t>informace ve formuláři žádosti jsou podle nejlepšího vědomí městského úřadu přesné a pravdivé.</w:t>
      </w:r>
    </w:p>
    <w:p w:rsidR="00790818" w:rsidRPr="00790818" w:rsidRDefault="00790818" w:rsidP="00790818">
      <w:pPr>
        <w:spacing w:after="60"/>
        <w:jc w:val="both"/>
        <w:rPr>
          <w:rFonts w:ascii="Trebuchet MS" w:hAnsi="Trebuchet MS"/>
          <w:sz w:val="20"/>
          <w:szCs w:val="20"/>
        </w:rPr>
      </w:pPr>
    </w:p>
    <w:p w:rsidR="00790818" w:rsidRPr="00790818" w:rsidRDefault="00790818" w:rsidP="00790818">
      <w:pPr>
        <w:spacing w:after="60"/>
        <w:jc w:val="both"/>
        <w:rPr>
          <w:rFonts w:ascii="Trebuchet MS" w:hAnsi="Trebuchet M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819"/>
        <w:gridCol w:w="5820"/>
      </w:tblGrid>
      <w:tr w:rsidR="00790818" w:rsidRPr="00A0649B" w:rsidTr="00790818">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Jméno podepisující osoby</w:t>
            </w:r>
          </w:p>
        </w:tc>
        <w:tc>
          <w:tcPr>
            <w:tcW w:w="5820" w:type="dxa"/>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r w:rsidR="00790818" w:rsidRPr="00A0649B" w:rsidTr="00790818">
        <w:tc>
          <w:tcPr>
            <w:tcW w:w="3819" w:type="dxa"/>
            <w:tcBorders>
              <w:bottom w:val="single" w:sz="4" w:space="0" w:color="auto"/>
            </w:tcBorders>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Pozice podepisující osoby</w:t>
            </w:r>
          </w:p>
        </w:tc>
        <w:tc>
          <w:tcPr>
            <w:tcW w:w="5820" w:type="dxa"/>
            <w:tcBorders>
              <w:bottom w:val="single" w:sz="4" w:space="0" w:color="auto"/>
            </w:tcBorders>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r w:rsidR="00790818" w:rsidRPr="00A0649B" w:rsidTr="00790818">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Místo a datum</w:t>
            </w:r>
          </w:p>
        </w:tc>
        <w:tc>
          <w:tcPr>
            <w:tcW w:w="5820" w:type="dxa"/>
            <w:shd w:val="clear" w:color="auto" w:fill="FFFFFF"/>
          </w:tcPr>
          <w:p w:rsidR="00790818" w:rsidRPr="00272F84" w:rsidRDefault="00790818" w:rsidP="00790818">
            <w:pPr>
              <w:spacing w:after="0"/>
              <w:rPr>
                <w:rFonts w:asciiTheme="minorHAnsi" w:hAnsiTheme="minorHAnsi"/>
                <w:i/>
                <w:sz w:val="16"/>
                <w:szCs w:val="16"/>
              </w:rPr>
            </w:pPr>
          </w:p>
        </w:tc>
      </w:tr>
      <w:tr w:rsidR="00790818" w:rsidRPr="006B79D3" w:rsidTr="00790818">
        <w:trPr>
          <w:trHeight w:val="885"/>
        </w:trPr>
        <w:tc>
          <w:tcPr>
            <w:tcW w:w="3819" w:type="dxa"/>
            <w:shd w:val="clear" w:color="auto" w:fill="D9DBEE"/>
          </w:tcPr>
          <w:p w:rsidR="00790818" w:rsidRPr="00272F84" w:rsidRDefault="00790818" w:rsidP="00790818">
            <w:pPr>
              <w:spacing w:after="0"/>
              <w:rPr>
                <w:rFonts w:asciiTheme="minorHAnsi" w:hAnsiTheme="minorHAnsi" w:cs="Arial"/>
                <w:sz w:val="20"/>
                <w:szCs w:val="20"/>
              </w:rPr>
            </w:pPr>
            <w:r>
              <w:rPr>
                <w:rFonts w:asciiTheme="minorHAnsi" w:hAnsiTheme="minorHAnsi"/>
                <w:sz w:val="20"/>
              </w:rPr>
              <w:t>Podpis a razítko hlavního partnera (je-li relevantní)</w:t>
            </w:r>
          </w:p>
        </w:tc>
        <w:tc>
          <w:tcPr>
            <w:tcW w:w="5820" w:type="dxa"/>
            <w:shd w:val="clear" w:color="auto" w:fill="FFFFFF"/>
          </w:tcPr>
          <w:p w:rsidR="00790818" w:rsidRPr="00272F84" w:rsidRDefault="00790818" w:rsidP="00790818">
            <w:pPr>
              <w:spacing w:after="0"/>
              <w:rPr>
                <w:rFonts w:asciiTheme="minorHAnsi" w:hAnsiTheme="minorHAnsi" w:cs="Arial"/>
                <w:b/>
                <w:bCs/>
                <w:i/>
                <w:color w:val="0E4096"/>
                <w:sz w:val="16"/>
                <w:szCs w:val="16"/>
              </w:rPr>
            </w:pPr>
          </w:p>
        </w:tc>
      </w:tr>
    </w:tbl>
    <w:p w:rsidR="003E06CF" w:rsidRPr="00790818" w:rsidRDefault="003E06CF" w:rsidP="00F25CF8">
      <w:pPr>
        <w:spacing w:after="0"/>
        <w:rPr>
          <w:rFonts w:asciiTheme="minorHAnsi" w:hAnsiTheme="minorHAnsi" w:cs="Open Sans"/>
          <w:bCs/>
          <w:sz w:val="20"/>
          <w:szCs w:val="20"/>
        </w:rPr>
      </w:pPr>
    </w:p>
    <w:sectPr w:rsidR="003E06CF" w:rsidRPr="00790818" w:rsidSect="000D41A2">
      <w:pgSz w:w="16838" w:h="11906" w:orient="landscape"/>
      <w:pgMar w:top="1417" w:right="1417" w:bottom="1417"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8CB" w:rsidRDefault="005A48CB" w:rsidP="007579DF">
      <w:pPr>
        <w:spacing w:after="0" w:line="240" w:lineRule="auto"/>
      </w:pPr>
      <w:r>
        <w:separator/>
      </w:r>
    </w:p>
  </w:endnote>
  <w:endnote w:type="continuationSeparator" w:id="0">
    <w:p w:rsidR="005A48CB" w:rsidRDefault="005A48CB" w:rsidP="0075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charset w:val="80"/>
    <w:family w:val="roman"/>
    <w:pitch w:val="variable"/>
  </w:font>
  <w:font w:name="Helvetica">
    <w:panose1 w:val="020B0604020202020204"/>
    <w:charset w:val="00"/>
    <w:family w:val="swiss"/>
    <w:notTrueType/>
    <w:pitch w:val="variable"/>
    <w:sig w:usb0="00000003" w:usb1="00000000" w:usb2="00000000" w:usb3="00000000" w:csb0="00000001" w:csb1="00000000"/>
  </w:font>
  <w:font w:name="Trebuchet MS Bold">
    <w:altName w:val="Times New Roman"/>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61F" w:rsidRPr="001371B9" w:rsidRDefault="0089161F">
    <w:pPr>
      <w:pStyle w:val="Footer"/>
      <w:tabs>
        <w:tab w:val="clear" w:pos="4536"/>
        <w:tab w:val="clear" w:pos="9072"/>
        <w:tab w:val="center" w:pos="4819"/>
        <w:tab w:val="right" w:pos="9638"/>
      </w:tabs>
      <w:spacing w:after="0" w:line="100" w:lineRule="atLeast"/>
      <w:jc w:val="center"/>
      <w:rPr>
        <w:rFonts w:asciiTheme="minorHAnsi" w:hAnsiTheme="minorHAnsi"/>
      </w:rPr>
    </w:pPr>
    <w:r>
      <w:rPr>
        <w:rFonts w:asciiTheme="minorHAnsi" w:hAnsiTheme="minorHAnsi"/>
        <w:sz w:val="20"/>
      </w:rPr>
      <w:t>Form</w:t>
    </w:r>
    <w:r w:rsidR="00D3427A">
      <w:rPr>
        <w:rFonts w:asciiTheme="minorHAnsi" w:hAnsiTheme="minorHAnsi"/>
        <w:sz w:val="20"/>
      </w:rPr>
      <w:t>ulář žádosti, pracovní verze – 15-12</w:t>
    </w:r>
    <w:r>
      <w:rPr>
        <w:rFonts w:asciiTheme="minorHAnsi" w:hAnsiTheme="minorHAnsi"/>
        <w:sz w:val="20"/>
      </w:rPr>
      <w:t>-2015</w:t>
    </w:r>
    <w:r>
      <w:tab/>
    </w:r>
    <w:r w:rsidR="0015301A" w:rsidRPr="001371B9">
      <w:rPr>
        <w:rFonts w:asciiTheme="minorHAnsi" w:hAnsiTheme="minorHAnsi"/>
      </w:rPr>
      <w:fldChar w:fldCharType="begin"/>
    </w:r>
    <w:r w:rsidRPr="001371B9">
      <w:rPr>
        <w:rFonts w:asciiTheme="minorHAnsi" w:hAnsiTheme="minorHAnsi"/>
      </w:rPr>
      <w:instrText xml:space="preserve"> PAGE </w:instrText>
    </w:r>
    <w:r w:rsidR="0015301A" w:rsidRPr="001371B9">
      <w:rPr>
        <w:rFonts w:asciiTheme="minorHAnsi" w:hAnsiTheme="minorHAnsi"/>
      </w:rPr>
      <w:fldChar w:fldCharType="separate"/>
    </w:r>
    <w:r w:rsidR="006073A2">
      <w:rPr>
        <w:rFonts w:asciiTheme="minorHAnsi" w:hAnsiTheme="minorHAnsi"/>
        <w:noProof/>
      </w:rPr>
      <w:t>1</w:t>
    </w:r>
    <w:r w:rsidR="0015301A" w:rsidRPr="001371B9">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8CB" w:rsidRDefault="005A48CB" w:rsidP="007579DF">
      <w:pPr>
        <w:spacing w:after="0" w:line="240" w:lineRule="auto"/>
      </w:pPr>
      <w:r>
        <w:separator/>
      </w:r>
    </w:p>
  </w:footnote>
  <w:footnote w:type="continuationSeparator" w:id="0">
    <w:p w:rsidR="005A48CB" w:rsidRDefault="005A48CB" w:rsidP="007579DF">
      <w:pPr>
        <w:spacing w:after="0" w:line="240" w:lineRule="auto"/>
      </w:pPr>
      <w:r>
        <w:continuationSeparator/>
      </w:r>
    </w:p>
  </w:footnote>
  <w:footnote w:id="1">
    <w:p w:rsidR="0089161F" w:rsidRPr="00E86DE1" w:rsidRDefault="0089161F" w:rsidP="00EF21C9">
      <w:pPr>
        <w:pStyle w:val="FootnoteText"/>
        <w:rPr>
          <w:rFonts w:asciiTheme="minorHAnsi" w:hAnsiTheme="minorHAnsi" w:cs="Open Sans"/>
          <w:sz w:val="16"/>
          <w:szCs w:val="16"/>
          <w:lang w:val="en-GB"/>
        </w:rPr>
      </w:pPr>
      <w:r w:rsidRPr="00E86DE1">
        <w:rPr>
          <w:rStyle w:val="FootnoteReference"/>
          <w:rFonts w:asciiTheme="minorHAnsi" w:hAnsiTheme="minorHAnsi"/>
          <w:sz w:val="16"/>
        </w:rPr>
        <w:footnoteRef/>
      </w:r>
      <w:r w:rsidRPr="00E86DE1">
        <w:rPr>
          <w:rFonts w:asciiTheme="minorHAnsi" w:hAnsiTheme="minorHAnsi"/>
          <w:sz w:val="16"/>
        </w:rPr>
        <w:t xml:space="preserve"> Sdružení a seskupení městských úřadů zastupovaných politicko-administrativními institucemi, které přenesly kompetence tvorby politik a provádění v oblasti tvorby politik, které pokrývá projekt Urban Innovative Action project.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Trebuchet MS" w:hAnsi="Trebuchet MS"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rPr>
        <w:color w:val="548DD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12"/>
    <w:lvl w:ilvl="0">
      <w:start w:val="1"/>
      <w:numFmt w:val="decimal"/>
      <w:lvlText w:val="%1.0"/>
      <w:lvlJc w:val="left"/>
      <w:pPr>
        <w:tabs>
          <w:tab w:val="num" w:pos="0"/>
        </w:tabs>
        <w:ind w:left="495" w:hanging="495"/>
      </w:pPr>
    </w:lvl>
    <w:lvl w:ilvl="1">
      <w:start w:val="1"/>
      <w:numFmt w:val="decimal"/>
      <w:lvlText w:val="%1.%2"/>
      <w:lvlJc w:val="left"/>
      <w:pPr>
        <w:tabs>
          <w:tab w:val="num" w:pos="0"/>
        </w:tabs>
        <w:ind w:left="1203" w:hanging="49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7737EB9"/>
    <w:multiLevelType w:val="hybridMultilevel"/>
    <w:tmpl w:val="128CD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0B2F07"/>
    <w:multiLevelType w:val="hybridMultilevel"/>
    <w:tmpl w:val="C52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221211"/>
    <w:multiLevelType w:val="hybridMultilevel"/>
    <w:tmpl w:val="6F42DAD4"/>
    <w:lvl w:ilvl="0" w:tplc="487E88EA">
      <w:start w:val="1"/>
      <w:numFmt w:val="bullet"/>
      <w:lvlText w:val="–"/>
      <w:lvlJc w:val="left"/>
      <w:pPr>
        <w:tabs>
          <w:tab w:val="num" w:pos="644"/>
        </w:tabs>
        <w:ind w:left="567" w:hanging="283"/>
      </w:pPr>
      <w:rPr>
        <w:rFonts w:ascii="Times" w:hAnsi="Times" w:hint="default"/>
      </w:rPr>
    </w:lvl>
    <w:lvl w:ilvl="1" w:tplc="FAC4E55A" w:tentative="1">
      <w:start w:val="1"/>
      <w:numFmt w:val="bullet"/>
      <w:lvlText w:val="o"/>
      <w:lvlJc w:val="left"/>
      <w:pPr>
        <w:tabs>
          <w:tab w:val="num" w:pos="1440"/>
        </w:tabs>
        <w:ind w:left="1440" w:hanging="360"/>
      </w:pPr>
      <w:rPr>
        <w:rFonts w:ascii="Courier New" w:hAnsi="Courier New" w:hint="default"/>
      </w:rPr>
    </w:lvl>
    <w:lvl w:ilvl="2" w:tplc="645E0AAA" w:tentative="1">
      <w:start w:val="1"/>
      <w:numFmt w:val="bullet"/>
      <w:lvlText w:val=""/>
      <w:lvlJc w:val="left"/>
      <w:pPr>
        <w:tabs>
          <w:tab w:val="num" w:pos="2160"/>
        </w:tabs>
        <w:ind w:left="2160" w:hanging="360"/>
      </w:pPr>
      <w:rPr>
        <w:rFonts w:ascii="Symbol" w:hAnsi="Symbol" w:hint="default"/>
      </w:rPr>
    </w:lvl>
    <w:lvl w:ilvl="3" w:tplc="795096DE" w:tentative="1">
      <w:start w:val="1"/>
      <w:numFmt w:val="bullet"/>
      <w:lvlText w:val=""/>
      <w:lvlJc w:val="left"/>
      <w:pPr>
        <w:tabs>
          <w:tab w:val="num" w:pos="2880"/>
        </w:tabs>
        <w:ind w:left="2880" w:hanging="360"/>
      </w:pPr>
      <w:rPr>
        <w:rFonts w:ascii="Symbol" w:hAnsi="Symbol" w:hint="default"/>
      </w:rPr>
    </w:lvl>
    <w:lvl w:ilvl="4" w:tplc="43406446" w:tentative="1">
      <w:start w:val="1"/>
      <w:numFmt w:val="bullet"/>
      <w:lvlText w:val="o"/>
      <w:lvlJc w:val="left"/>
      <w:pPr>
        <w:tabs>
          <w:tab w:val="num" w:pos="3600"/>
        </w:tabs>
        <w:ind w:left="3600" w:hanging="360"/>
      </w:pPr>
      <w:rPr>
        <w:rFonts w:ascii="Courier New" w:hAnsi="Courier New" w:hint="default"/>
      </w:rPr>
    </w:lvl>
    <w:lvl w:ilvl="5" w:tplc="51104B46" w:tentative="1">
      <w:start w:val="1"/>
      <w:numFmt w:val="bullet"/>
      <w:lvlText w:val=""/>
      <w:lvlJc w:val="left"/>
      <w:pPr>
        <w:tabs>
          <w:tab w:val="num" w:pos="4320"/>
        </w:tabs>
        <w:ind w:left="4320" w:hanging="360"/>
      </w:pPr>
      <w:rPr>
        <w:rFonts w:ascii="Symbol" w:hAnsi="Symbol" w:hint="default"/>
      </w:rPr>
    </w:lvl>
    <w:lvl w:ilvl="6" w:tplc="267A79B0" w:tentative="1">
      <w:start w:val="1"/>
      <w:numFmt w:val="bullet"/>
      <w:lvlText w:val=""/>
      <w:lvlJc w:val="left"/>
      <w:pPr>
        <w:tabs>
          <w:tab w:val="num" w:pos="5040"/>
        </w:tabs>
        <w:ind w:left="5040" w:hanging="360"/>
      </w:pPr>
      <w:rPr>
        <w:rFonts w:ascii="Symbol" w:hAnsi="Symbol" w:hint="default"/>
      </w:rPr>
    </w:lvl>
    <w:lvl w:ilvl="7" w:tplc="CA745BA0" w:tentative="1">
      <w:start w:val="1"/>
      <w:numFmt w:val="bullet"/>
      <w:lvlText w:val="o"/>
      <w:lvlJc w:val="left"/>
      <w:pPr>
        <w:tabs>
          <w:tab w:val="num" w:pos="5760"/>
        </w:tabs>
        <w:ind w:left="5760" w:hanging="360"/>
      </w:pPr>
      <w:rPr>
        <w:rFonts w:ascii="Courier New" w:hAnsi="Courier New" w:hint="default"/>
      </w:rPr>
    </w:lvl>
    <w:lvl w:ilvl="8" w:tplc="7090D81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045CB5"/>
    <w:multiLevelType w:val="hybridMultilevel"/>
    <w:tmpl w:val="27541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C0FF4"/>
    <w:multiLevelType w:val="hybridMultilevel"/>
    <w:tmpl w:val="86865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6E6AFA"/>
    <w:multiLevelType w:val="hybridMultilevel"/>
    <w:tmpl w:val="8DF6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B59A7"/>
    <w:multiLevelType w:val="hybridMultilevel"/>
    <w:tmpl w:val="D59659B4"/>
    <w:lvl w:ilvl="0" w:tplc="EBF2D71C">
      <w:start w:val="1"/>
      <w:numFmt w:val="decimal"/>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7" w15:restartNumberingAfterBreak="0">
    <w:nsid w:val="256D0903"/>
    <w:multiLevelType w:val="hybridMultilevel"/>
    <w:tmpl w:val="B784EBC2"/>
    <w:lvl w:ilvl="0" w:tplc="17522CA4">
      <w:start w:val="1"/>
      <w:numFmt w:val="decimal"/>
      <w:lvlText w:val="%1."/>
      <w:lvlJc w:val="left"/>
      <w:pPr>
        <w:tabs>
          <w:tab w:val="num" w:pos="2500"/>
        </w:tabs>
        <w:ind w:left="2500" w:hanging="360"/>
      </w:pPr>
    </w:lvl>
    <w:lvl w:ilvl="1" w:tplc="500A0019">
      <w:start w:val="1"/>
      <w:numFmt w:val="lowerLetter"/>
      <w:lvlText w:val="%2."/>
      <w:lvlJc w:val="left"/>
      <w:pPr>
        <w:tabs>
          <w:tab w:val="num" w:pos="3220"/>
        </w:tabs>
        <w:ind w:left="3220" w:hanging="360"/>
      </w:pPr>
    </w:lvl>
    <w:lvl w:ilvl="2" w:tplc="500A001B" w:tentative="1">
      <w:start w:val="1"/>
      <w:numFmt w:val="lowerRoman"/>
      <w:lvlText w:val="%3."/>
      <w:lvlJc w:val="right"/>
      <w:pPr>
        <w:tabs>
          <w:tab w:val="num" w:pos="3940"/>
        </w:tabs>
        <w:ind w:left="3940" w:hanging="180"/>
      </w:pPr>
    </w:lvl>
    <w:lvl w:ilvl="3" w:tplc="500A000F" w:tentative="1">
      <w:start w:val="1"/>
      <w:numFmt w:val="decimal"/>
      <w:lvlText w:val="%4."/>
      <w:lvlJc w:val="left"/>
      <w:pPr>
        <w:tabs>
          <w:tab w:val="num" w:pos="4660"/>
        </w:tabs>
        <w:ind w:left="4660" w:hanging="360"/>
      </w:pPr>
    </w:lvl>
    <w:lvl w:ilvl="4" w:tplc="500A0019" w:tentative="1">
      <w:start w:val="1"/>
      <w:numFmt w:val="lowerLetter"/>
      <w:lvlText w:val="%5."/>
      <w:lvlJc w:val="left"/>
      <w:pPr>
        <w:tabs>
          <w:tab w:val="num" w:pos="5380"/>
        </w:tabs>
        <w:ind w:left="5380" w:hanging="360"/>
      </w:pPr>
    </w:lvl>
    <w:lvl w:ilvl="5" w:tplc="500A001B" w:tentative="1">
      <w:start w:val="1"/>
      <w:numFmt w:val="lowerRoman"/>
      <w:lvlText w:val="%6."/>
      <w:lvlJc w:val="right"/>
      <w:pPr>
        <w:tabs>
          <w:tab w:val="num" w:pos="6100"/>
        </w:tabs>
        <w:ind w:left="6100" w:hanging="180"/>
      </w:pPr>
    </w:lvl>
    <w:lvl w:ilvl="6" w:tplc="500A000F" w:tentative="1">
      <w:start w:val="1"/>
      <w:numFmt w:val="decimal"/>
      <w:lvlText w:val="%7."/>
      <w:lvlJc w:val="left"/>
      <w:pPr>
        <w:tabs>
          <w:tab w:val="num" w:pos="6820"/>
        </w:tabs>
        <w:ind w:left="6820" w:hanging="360"/>
      </w:pPr>
    </w:lvl>
    <w:lvl w:ilvl="7" w:tplc="500A0019" w:tentative="1">
      <w:start w:val="1"/>
      <w:numFmt w:val="lowerLetter"/>
      <w:lvlText w:val="%8."/>
      <w:lvlJc w:val="left"/>
      <w:pPr>
        <w:tabs>
          <w:tab w:val="num" w:pos="7540"/>
        </w:tabs>
        <w:ind w:left="7540" w:hanging="360"/>
      </w:pPr>
    </w:lvl>
    <w:lvl w:ilvl="8" w:tplc="500A001B" w:tentative="1">
      <w:start w:val="1"/>
      <w:numFmt w:val="lowerRoman"/>
      <w:lvlText w:val="%9."/>
      <w:lvlJc w:val="right"/>
      <w:pPr>
        <w:tabs>
          <w:tab w:val="num" w:pos="8260"/>
        </w:tabs>
        <w:ind w:left="8260" w:hanging="180"/>
      </w:pPr>
    </w:lvl>
  </w:abstractNum>
  <w:abstractNum w:abstractNumId="18" w15:restartNumberingAfterBreak="0">
    <w:nsid w:val="292A63DE"/>
    <w:multiLevelType w:val="hybridMultilevel"/>
    <w:tmpl w:val="9A7271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3F7AC6"/>
    <w:multiLevelType w:val="hybridMultilevel"/>
    <w:tmpl w:val="934C7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CB715F"/>
    <w:multiLevelType w:val="hybridMultilevel"/>
    <w:tmpl w:val="7DD4C3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3E7183"/>
    <w:multiLevelType w:val="hybridMultilevel"/>
    <w:tmpl w:val="EFC63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432EB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BA55A4"/>
    <w:multiLevelType w:val="hybridMultilevel"/>
    <w:tmpl w:val="F65EF9E0"/>
    <w:lvl w:ilvl="0" w:tplc="0409000F">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C5DBB"/>
    <w:multiLevelType w:val="hybridMultilevel"/>
    <w:tmpl w:val="1D70A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6D7F9E"/>
    <w:multiLevelType w:val="hybridMultilevel"/>
    <w:tmpl w:val="C51428DC"/>
    <w:lvl w:ilvl="0" w:tplc="92F2F32A">
      <w:start w:val="1"/>
      <w:numFmt w:val="decimal"/>
      <w:lvlText w:val="%1-"/>
      <w:lvlJc w:val="left"/>
      <w:pPr>
        <w:ind w:left="720" w:hanging="360"/>
      </w:pPr>
      <w:rPr>
        <w:rFonts w:hint="default"/>
        <w:color w:val="548DD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451875A3"/>
    <w:multiLevelType w:val="multilevel"/>
    <w:tmpl w:val="99E0B356"/>
    <w:lvl w:ilvl="0">
      <w:numFmt w:val="decimalZero"/>
      <w:lvlText w:val="%1.0"/>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80813A8"/>
    <w:multiLevelType w:val="hybridMultilevel"/>
    <w:tmpl w:val="539872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A13CA"/>
    <w:multiLevelType w:val="hybridMultilevel"/>
    <w:tmpl w:val="CF8E0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A7FF3"/>
    <w:multiLevelType w:val="hybridMultilevel"/>
    <w:tmpl w:val="D7B4C9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A9182D"/>
    <w:multiLevelType w:val="hybridMultilevel"/>
    <w:tmpl w:val="6C9C3FF6"/>
    <w:lvl w:ilvl="0" w:tplc="65E8E8CC">
      <w:start w:val="4"/>
      <w:numFmt w:val="bullet"/>
      <w:lvlText w:val="-"/>
      <w:lvlJc w:val="left"/>
      <w:pPr>
        <w:ind w:left="720" w:hanging="360"/>
      </w:pPr>
      <w:rPr>
        <w:rFonts w:ascii="Calibri" w:eastAsia="Times New Roman" w:hAnsi="Calibri" w:cs="Calibri" w:hint="default"/>
      </w:rPr>
    </w:lvl>
    <w:lvl w:ilvl="1" w:tplc="740EBB7E" w:tentative="1">
      <w:start w:val="1"/>
      <w:numFmt w:val="bullet"/>
      <w:lvlText w:val="o"/>
      <w:lvlJc w:val="left"/>
      <w:pPr>
        <w:ind w:left="1440" w:hanging="360"/>
      </w:pPr>
      <w:rPr>
        <w:rFonts w:ascii="Courier New" w:hAnsi="Courier New" w:cs="Courier New" w:hint="default"/>
      </w:rPr>
    </w:lvl>
    <w:lvl w:ilvl="2" w:tplc="7B3408EE" w:tentative="1">
      <w:start w:val="1"/>
      <w:numFmt w:val="bullet"/>
      <w:lvlText w:val=""/>
      <w:lvlJc w:val="left"/>
      <w:pPr>
        <w:ind w:left="2160" w:hanging="360"/>
      </w:pPr>
      <w:rPr>
        <w:rFonts w:ascii="Wingdings" w:hAnsi="Wingdings" w:hint="default"/>
      </w:rPr>
    </w:lvl>
    <w:lvl w:ilvl="3" w:tplc="E88A8570" w:tentative="1">
      <w:start w:val="1"/>
      <w:numFmt w:val="bullet"/>
      <w:lvlText w:val=""/>
      <w:lvlJc w:val="left"/>
      <w:pPr>
        <w:ind w:left="2880" w:hanging="360"/>
      </w:pPr>
      <w:rPr>
        <w:rFonts w:ascii="Symbol" w:hAnsi="Symbol" w:hint="default"/>
      </w:rPr>
    </w:lvl>
    <w:lvl w:ilvl="4" w:tplc="87F89FBA" w:tentative="1">
      <w:start w:val="1"/>
      <w:numFmt w:val="bullet"/>
      <w:lvlText w:val="o"/>
      <w:lvlJc w:val="left"/>
      <w:pPr>
        <w:ind w:left="3600" w:hanging="360"/>
      </w:pPr>
      <w:rPr>
        <w:rFonts w:ascii="Courier New" w:hAnsi="Courier New" w:cs="Courier New" w:hint="default"/>
      </w:rPr>
    </w:lvl>
    <w:lvl w:ilvl="5" w:tplc="29203A00" w:tentative="1">
      <w:start w:val="1"/>
      <w:numFmt w:val="bullet"/>
      <w:lvlText w:val=""/>
      <w:lvlJc w:val="left"/>
      <w:pPr>
        <w:ind w:left="4320" w:hanging="360"/>
      </w:pPr>
      <w:rPr>
        <w:rFonts w:ascii="Wingdings" w:hAnsi="Wingdings" w:hint="default"/>
      </w:rPr>
    </w:lvl>
    <w:lvl w:ilvl="6" w:tplc="69D6C0D4" w:tentative="1">
      <w:start w:val="1"/>
      <w:numFmt w:val="bullet"/>
      <w:lvlText w:val=""/>
      <w:lvlJc w:val="left"/>
      <w:pPr>
        <w:ind w:left="5040" w:hanging="360"/>
      </w:pPr>
      <w:rPr>
        <w:rFonts w:ascii="Symbol" w:hAnsi="Symbol" w:hint="default"/>
      </w:rPr>
    </w:lvl>
    <w:lvl w:ilvl="7" w:tplc="37D67B0A" w:tentative="1">
      <w:start w:val="1"/>
      <w:numFmt w:val="bullet"/>
      <w:lvlText w:val="o"/>
      <w:lvlJc w:val="left"/>
      <w:pPr>
        <w:ind w:left="5760" w:hanging="360"/>
      </w:pPr>
      <w:rPr>
        <w:rFonts w:ascii="Courier New" w:hAnsi="Courier New" w:cs="Courier New" w:hint="default"/>
      </w:rPr>
    </w:lvl>
    <w:lvl w:ilvl="8" w:tplc="B602E022" w:tentative="1">
      <w:start w:val="1"/>
      <w:numFmt w:val="bullet"/>
      <w:lvlText w:val=""/>
      <w:lvlJc w:val="left"/>
      <w:pPr>
        <w:ind w:left="6480" w:hanging="360"/>
      </w:pPr>
      <w:rPr>
        <w:rFonts w:ascii="Wingdings" w:hAnsi="Wingdings" w:hint="default"/>
      </w:rPr>
    </w:lvl>
  </w:abstractNum>
  <w:abstractNum w:abstractNumId="31" w15:restartNumberingAfterBreak="0">
    <w:nsid w:val="4E234C89"/>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E5657B"/>
    <w:multiLevelType w:val="hybridMultilevel"/>
    <w:tmpl w:val="C37A9132"/>
    <w:lvl w:ilvl="0" w:tplc="2542CE0E">
      <w:start w:val="4"/>
      <w:numFmt w:val="bullet"/>
      <w:lvlText w:val="-"/>
      <w:lvlJc w:val="left"/>
      <w:pPr>
        <w:ind w:left="1080" w:hanging="360"/>
      </w:pPr>
      <w:rPr>
        <w:rFonts w:ascii="Calibri" w:eastAsia="Times New Roman" w:hAnsi="Calibri" w:cs="Calibri"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hint="default"/>
      </w:rPr>
    </w:lvl>
    <w:lvl w:ilvl="3" w:tplc="500A0001" w:tentative="1">
      <w:start w:val="1"/>
      <w:numFmt w:val="bullet"/>
      <w:lvlText w:val=""/>
      <w:lvlJc w:val="left"/>
      <w:pPr>
        <w:ind w:left="3240" w:hanging="360"/>
      </w:pPr>
      <w:rPr>
        <w:rFonts w:ascii="Symbol" w:hAnsi="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hint="default"/>
      </w:rPr>
    </w:lvl>
    <w:lvl w:ilvl="6" w:tplc="500A0001" w:tentative="1">
      <w:start w:val="1"/>
      <w:numFmt w:val="bullet"/>
      <w:lvlText w:val=""/>
      <w:lvlJc w:val="left"/>
      <w:pPr>
        <w:ind w:left="5400" w:hanging="360"/>
      </w:pPr>
      <w:rPr>
        <w:rFonts w:ascii="Symbol" w:hAnsi="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hint="default"/>
      </w:rPr>
    </w:lvl>
  </w:abstractNum>
  <w:abstractNum w:abstractNumId="33" w15:restartNumberingAfterBreak="0">
    <w:nsid w:val="529573FE"/>
    <w:multiLevelType w:val="hybridMultilevel"/>
    <w:tmpl w:val="64021D2C"/>
    <w:lvl w:ilvl="0" w:tplc="2542CE0E">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4" w15:restartNumberingAfterBreak="0">
    <w:nsid w:val="59FB369A"/>
    <w:multiLevelType w:val="hybridMultilevel"/>
    <w:tmpl w:val="B942BC2E"/>
    <w:lvl w:ilvl="0" w:tplc="500A000F">
      <w:start w:val="2"/>
      <w:numFmt w:val="bullet"/>
      <w:lvlText w:val=""/>
      <w:lvlJc w:val="left"/>
      <w:pPr>
        <w:ind w:left="720" w:hanging="360"/>
      </w:pPr>
      <w:rPr>
        <w:rFonts w:ascii="Wingdings" w:eastAsia="Times New Roman" w:hAnsi="Wingdings" w:cs="Calibri" w:hint="default"/>
      </w:rPr>
    </w:lvl>
    <w:lvl w:ilvl="1" w:tplc="500A0019" w:tentative="1">
      <w:start w:val="1"/>
      <w:numFmt w:val="bullet"/>
      <w:lvlText w:val="o"/>
      <w:lvlJc w:val="left"/>
      <w:pPr>
        <w:ind w:left="1440" w:hanging="360"/>
      </w:pPr>
      <w:rPr>
        <w:rFonts w:ascii="Courier New" w:hAnsi="Courier New" w:cs="Courier New" w:hint="default"/>
      </w:rPr>
    </w:lvl>
    <w:lvl w:ilvl="2" w:tplc="500A001B" w:tentative="1">
      <w:start w:val="1"/>
      <w:numFmt w:val="bullet"/>
      <w:lvlText w:val=""/>
      <w:lvlJc w:val="left"/>
      <w:pPr>
        <w:ind w:left="2160" w:hanging="360"/>
      </w:pPr>
      <w:rPr>
        <w:rFonts w:ascii="Wingdings" w:hAnsi="Wingdings" w:hint="default"/>
      </w:rPr>
    </w:lvl>
    <w:lvl w:ilvl="3" w:tplc="500A000F" w:tentative="1">
      <w:start w:val="1"/>
      <w:numFmt w:val="bullet"/>
      <w:lvlText w:val=""/>
      <w:lvlJc w:val="left"/>
      <w:pPr>
        <w:ind w:left="2880" w:hanging="360"/>
      </w:pPr>
      <w:rPr>
        <w:rFonts w:ascii="Symbol" w:hAnsi="Symbol" w:hint="default"/>
      </w:rPr>
    </w:lvl>
    <w:lvl w:ilvl="4" w:tplc="500A0019" w:tentative="1">
      <w:start w:val="1"/>
      <w:numFmt w:val="bullet"/>
      <w:lvlText w:val="o"/>
      <w:lvlJc w:val="left"/>
      <w:pPr>
        <w:ind w:left="3600" w:hanging="360"/>
      </w:pPr>
      <w:rPr>
        <w:rFonts w:ascii="Courier New" w:hAnsi="Courier New" w:cs="Courier New" w:hint="default"/>
      </w:rPr>
    </w:lvl>
    <w:lvl w:ilvl="5" w:tplc="500A001B" w:tentative="1">
      <w:start w:val="1"/>
      <w:numFmt w:val="bullet"/>
      <w:lvlText w:val=""/>
      <w:lvlJc w:val="left"/>
      <w:pPr>
        <w:ind w:left="4320" w:hanging="360"/>
      </w:pPr>
      <w:rPr>
        <w:rFonts w:ascii="Wingdings" w:hAnsi="Wingdings" w:hint="default"/>
      </w:rPr>
    </w:lvl>
    <w:lvl w:ilvl="6" w:tplc="500A000F" w:tentative="1">
      <w:start w:val="1"/>
      <w:numFmt w:val="bullet"/>
      <w:lvlText w:val=""/>
      <w:lvlJc w:val="left"/>
      <w:pPr>
        <w:ind w:left="5040" w:hanging="360"/>
      </w:pPr>
      <w:rPr>
        <w:rFonts w:ascii="Symbol" w:hAnsi="Symbol" w:hint="default"/>
      </w:rPr>
    </w:lvl>
    <w:lvl w:ilvl="7" w:tplc="500A0019" w:tentative="1">
      <w:start w:val="1"/>
      <w:numFmt w:val="bullet"/>
      <w:lvlText w:val="o"/>
      <w:lvlJc w:val="left"/>
      <w:pPr>
        <w:ind w:left="5760" w:hanging="360"/>
      </w:pPr>
      <w:rPr>
        <w:rFonts w:ascii="Courier New" w:hAnsi="Courier New" w:cs="Courier New" w:hint="default"/>
      </w:rPr>
    </w:lvl>
    <w:lvl w:ilvl="8" w:tplc="500A001B" w:tentative="1">
      <w:start w:val="1"/>
      <w:numFmt w:val="bullet"/>
      <w:lvlText w:val=""/>
      <w:lvlJc w:val="left"/>
      <w:pPr>
        <w:ind w:left="6480" w:hanging="360"/>
      </w:pPr>
      <w:rPr>
        <w:rFonts w:ascii="Wingdings" w:hAnsi="Wingdings" w:hint="default"/>
      </w:rPr>
    </w:lvl>
  </w:abstractNum>
  <w:abstractNum w:abstractNumId="35" w15:restartNumberingAfterBreak="0">
    <w:nsid w:val="5CDB144E"/>
    <w:multiLevelType w:val="hybridMultilevel"/>
    <w:tmpl w:val="38243BD0"/>
    <w:lvl w:ilvl="0" w:tplc="B1E893CE">
      <w:start w:val="1"/>
      <w:numFmt w:val="decimal"/>
      <w:lvlText w:val="%1-"/>
      <w:lvlJc w:val="left"/>
      <w:pPr>
        <w:ind w:left="720" w:hanging="360"/>
      </w:pPr>
      <w:rPr>
        <w:rFonts w:hint="default"/>
      </w:rPr>
    </w:lvl>
    <w:lvl w:ilvl="1" w:tplc="500A0003" w:tentative="1">
      <w:start w:val="1"/>
      <w:numFmt w:val="lowerLetter"/>
      <w:lvlText w:val="%2."/>
      <w:lvlJc w:val="left"/>
      <w:pPr>
        <w:ind w:left="1440" w:hanging="360"/>
      </w:pPr>
    </w:lvl>
    <w:lvl w:ilvl="2" w:tplc="500A0005" w:tentative="1">
      <w:start w:val="1"/>
      <w:numFmt w:val="lowerRoman"/>
      <w:lvlText w:val="%3."/>
      <w:lvlJc w:val="right"/>
      <w:pPr>
        <w:ind w:left="2160" w:hanging="180"/>
      </w:pPr>
    </w:lvl>
    <w:lvl w:ilvl="3" w:tplc="500A0001" w:tentative="1">
      <w:start w:val="1"/>
      <w:numFmt w:val="decimal"/>
      <w:lvlText w:val="%4."/>
      <w:lvlJc w:val="left"/>
      <w:pPr>
        <w:ind w:left="2880" w:hanging="360"/>
      </w:pPr>
    </w:lvl>
    <w:lvl w:ilvl="4" w:tplc="500A0003" w:tentative="1">
      <w:start w:val="1"/>
      <w:numFmt w:val="lowerLetter"/>
      <w:lvlText w:val="%5."/>
      <w:lvlJc w:val="left"/>
      <w:pPr>
        <w:ind w:left="3600" w:hanging="360"/>
      </w:pPr>
    </w:lvl>
    <w:lvl w:ilvl="5" w:tplc="500A0005" w:tentative="1">
      <w:start w:val="1"/>
      <w:numFmt w:val="lowerRoman"/>
      <w:lvlText w:val="%6."/>
      <w:lvlJc w:val="right"/>
      <w:pPr>
        <w:ind w:left="4320" w:hanging="180"/>
      </w:pPr>
    </w:lvl>
    <w:lvl w:ilvl="6" w:tplc="500A0001" w:tentative="1">
      <w:start w:val="1"/>
      <w:numFmt w:val="decimal"/>
      <w:lvlText w:val="%7."/>
      <w:lvlJc w:val="left"/>
      <w:pPr>
        <w:ind w:left="5040" w:hanging="360"/>
      </w:pPr>
    </w:lvl>
    <w:lvl w:ilvl="7" w:tplc="500A0003" w:tentative="1">
      <w:start w:val="1"/>
      <w:numFmt w:val="lowerLetter"/>
      <w:lvlText w:val="%8."/>
      <w:lvlJc w:val="left"/>
      <w:pPr>
        <w:ind w:left="5760" w:hanging="360"/>
      </w:pPr>
    </w:lvl>
    <w:lvl w:ilvl="8" w:tplc="500A0005" w:tentative="1">
      <w:start w:val="1"/>
      <w:numFmt w:val="lowerRoman"/>
      <w:lvlText w:val="%9."/>
      <w:lvlJc w:val="right"/>
      <w:pPr>
        <w:ind w:left="6480" w:hanging="180"/>
      </w:pPr>
    </w:lvl>
  </w:abstractNum>
  <w:abstractNum w:abstractNumId="36" w15:restartNumberingAfterBreak="0">
    <w:nsid w:val="63FD391C"/>
    <w:multiLevelType w:val="hybridMultilevel"/>
    <w:tmpl w:val="EF0C3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FC584F"/>
    <w:multiLevelType w:val="hybridMultilevel"/>
    <w:tmpl w:val="B0146CD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90370BA"/>
    <w:multiLevelType w:val="hybridMultilevel"/>
    <w:tmpl w:val="9AC4C7C6"/>
    <w:lvl w:ilvl="0" w:tplc="50765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A344FB"/>
    <w:multiLevelType w:val="hybridMultilevel"/>
    <w:tmpl w:val="9C52A0CC"/>
    <w:lvl w:ilvl="0" w:tplc="500A000F">
      <w:start w:val="1"/>
      <w:numFmt w:val="bullet"/>
      <w:lvlText w:val="-"/>
      <w:lvlJc w:val="left"/>
      <w:pPr>
        <w:tabs>
          <w:tab w:val="num" w:pos="720"/>
        </w:tabs>
        <w:ind w:left="720" w:hanging="360"/>
      </w:pPr>
      <w:rPr>
        <w:rFonts w:ascii="Trebuchet MS" w:eastAsia="Cambria" w:hAnsi="Trebuchet MS" w:cs="Arial" w:hint="default"/>
      </w:rPr>
    </w:lvl>
    <w:lvl w:ilvl="1" w:tplc="500A0019" w:tentative="1">
      <w:start w:val="1"/>
      <w:numFmt w:val="bullet"/>
      <w:lvlText w:val="o"/>
      <w:lvlJc w:val="left"/>
      <w:pPr>
        <w:tabs>
          <w:tab w:val="num" w:pos="1440"/>
        </w:tabs>
        <w:ind w:left="1440" w:hanging="360"/>
      </w:pPr>
      <w:rPr>
        <w:rFonts w:ascii="Courier New" w:hAnsi="Courier New" w:cs="Courier New" w:hint="default"/>
      </w:rPr>
    </w:lvl>
    <w:lvl w:ilvl="2" w:tplc="500A001B" w:tentative="1">
      <w:start w:val="1"/>
      <w:numFmt w:val="bullet"/>
      <w:lvlText w:val=""/>
      <w:lvlJc w:val="left"/>
      <w:pPr>
        <w:tabs>
          <w:tab w:val="num" w:pos="2160"/>
        </w:tabs>
        <w:ind w:left="2160" w:hanging="360"/>
      </w:pPr>
      <w:rPr>
        <w:rFonts w:ascii="Wingdings" w:hAnsi="Wingdings" w:hint="default"/>
      </w:rPr>
    </w:lvl>
    <w:lvl w:ilvl="3" w:tplc="500A000F" w:tentative="1">
      <w:start w:val="1"/>
      <w:numFmt w:val="bullet"/>
      <w:lvlText w:val=""/>
      <w:lvlJc w:val="left"/>
      <w:pPr>
        <w:tabs>
          <w:tab w:val="num" w:pos="2880"/>
        </w:tabs>
        <w:ind w:left="2880" w:hanging="360"/>
      </w:pPr>
      <w:rPr>
        <w:rFonts w:ascii="Symbol" w:hAnsi="Symbol" w:hint="default"/>
      </w:rPr>
    </w:lvl>
    <w:lvl w:ilvl="4" w:tplc="500A0019" w:tentative="1">
      <w:start w:val="1"/>
      <w:numFmt w:val="bullet"/>
      <w:lvlText w:val="o"/>
      <w:lvlJc w:val="left"/>
      <w:pPr>
        <w:tabs>
          <w:tab w:val="num" w:pos="3600"/>
        </w:tabs>
        <w:ind w:left="3600" w:hanging="360"/>
      </w:pPr>
      <w:rPr>
        <w:rFonts w:ascii="Courier New" w:hAnsi="Courier New" w:cs="Courier New" w:hint="default"/>
      </w:rPr>
    </w:lvl>
    <w:lvl w:ilvl="5" w:tplc="500A001B" w:tentative="1">
      <w:start w:val="1"/>
      <w:numFmt w:val="bullet"/>
      <w:lvlText w:val=""/>
      <w:lvlJc w:val="left"/>
      <w:pPr>
        <w:tabs>
          <w:tab w:val="num" w:pos="4320"/>
        </w:tabs>
        <w:ind w:left="4320" w:hanging="360"/>
      </w:pPr>
      <w:rPr>
        <w:rFonts w:ascii="Wingdings" w:hAnsi="Wingdings" w:hint="default"/>
      </w:rPr>
    </w:lvl>
    <w:lvl w:ilvl="6" w:tplc="500A000F" w:tentative="1">
      <w:start w:val="1"/>
      <w:numFmt w:val="bullet"/>
      <w:lvlText w:val=""/>
      <w:lvlJc w:val="left"/>
      <w:pPr>
        <w:tabs>
          <w:tab w:val="num" w:pos="5040"/>
        </w:tabs>
        <w:ind w:left="5040" w:hanging="360"/>
      </w:pPr>
      <w:rPr>
        <w:rFonts w:ascii="Symbol" w:hAnsi="Symbol" w:hint="default"/>
      </w:rPr>
    </w:lvl>
    <w:lvl w:ilvl="7" w:tplc="500A0019" w:tentative="1">
      <w:start w:val="1"/>
      <w:numFmt w:val="bullet"/>
      <w:lvlText w:val="o"/>
      <w:lvlJc w:val="left"/>
      <w:pPr>
        <w:tabs>
          <w:tab w:val="num" w:pos="5760"/>
        </w:tabs>
        <w:ind w:left="5760" w:hanging="360"/>
      </w:pPr>
      <w:rPr>
        <w:rFonts w:ascii="Courier New" w:hAnsi="Courier New" w:cs="Courier New" w:hint="default"/>
      </w:rPr>
    </w:lvl>
    <w:lvl w:ilvl="8" w:tplc="50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53DBD"/>
    <w:multiLevelType w:val="hybridMultilevel"/>
    <w:tmpl w:val="568CA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82E92"/>
    <w:multiLevelType w:val="hybridMultilevel"/>
    <w:tmpl w:val="9FFCF746"/>
    <w:lvl w:ilvl="0" w:tplc="1564E4D6">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75F5D"/>
    <w:multiLevelType w:val="hybridMultilevel"/>
    <w:tmpl w:val="EC90DF16"/>
    <w:lvl w:ilvl="0" w:tplc="F6303CE0">
      <w:start w:val="1"/>
      <w:numFmt w:val="upperLetter"/>
      <w:lvlText w:val="%1."/>
      <w:lvlJc w:val="left"/>
      <w:pPr>
        <w:ind w:left="720" w:hanging="360"/>
      </w:pPr>
      <w:rPr>
        <w:rFonts w:ascii="Open Sans" w:hAnsi="Open Sans" w:cs="Open Sans" w:hint="default"/>
        <w:color w:val="548DD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8D4649"/>
    <w:multiLevelType w:val="hybridMultilevel"/>
    <w:tmpl w:val="4B0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B1DB4"/>
    <w:multiLevelType w:val="hybridMultilevel"/>
    <w:tmpl w:val="3A680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25"/>
  </w:num>
  <w:num w:numId="3">
    <w:abstractNumId w:val="35"/>
  </w:num>
  <w:num w:numId="4">
    <w:abstractNumId w:val="17"/>
  </w:num>
  <w:num w:numId="5">
    <w:abstractNumId w:val="12"/>
  </w:num>
  <w:num w:numId="6">
    <w:abstractNumId w:val="30"/>
  </w:num>
  <w:num w:numId="7">
    <w:abstractNumId w:val="34"/>
  </w:num>
  <w:num w:numId="8">
    <w:abstractNumId w:val="16"/>
  </w:num>
  <w:num w:numId="9">
    <w:abstractNumId w:val="23"/>
  </w:num>
  <w:num w:numId="10">
    <w:abstractNumId w:val="38"/>
  </w:num>
  <w:num w:numId="11">
    <w:abstractNumId w:val="33"/>
  </w:num>
  <w:num w:numId="12">
    <w:abstractNumId w:val="26"/>
  </w:num>
  <w:num w:numId="13">
    <w:abstractNumId w:val="32"/>
  </w:num>
  <w:num w:numId="14">
    <w:abstractNumId w:val="41"/>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9"/>
  </w:num>
  <w:num w:numId="25">
    <w:abstractNumId w:val="27"/>
  </w:num>
  <w:num w:numId="26">
    <w:abstractNumId w:val="43"/>
  </w:num>
  <w:num w:numId="27">
    <w:abstractNumId w:val="15"/>
  </w:num>
  <w:num w:numId="28">
    <w:abstractNumId w:val="22"/>
  </w:num>
  <w:num w:numId="29">
    <w:abstractNumId w:val="29"/>
  </w:num>
  <w:num w:numId="30">
    <w:abstractNumId w:val="14"/>
  </w:num>
  <w:num w:numId="31">
    <w:abstractNumId w:val="24"/>
  </w:num>
  <w:num w:numId="32">
    <w:abstractNumId w:val="36"/>
  </w:num>
  <w:num w:numId="33">
    <w:abstractNumId w:val="18"/>
  </w:num>
  <w:num w:numId="34">
    <w:abstractNumId w:val="28"/>
  </w:num>
  <w:num w:numId="35">
    <w:abstractNumId w:val="37"/>
  </w:num>
  <w:num w:numId="36">
    <w:abstractNumId w:val="20"/>
  </w:num>
  <w:num w:numId="37">
    <w:abstractNumId w:val="10"/>
  </w:num>
  <w:num w:numId="38">
    <w:abstractNumId w:val="19"/>
  </w:num>
  <w:num w:numId="39">
    <w:abstractNumId w:val="44"/>
  </w:num>
  <w:num w:numId="40">
    <w:abstractNumId w:val="21"/>
  </w:num>
  <w:num w:numId="41">
    <w:abstractNumId w:val="40"/>
  </w:num>
  <w:num w:numId="42">
    <w:abstractNumId w:val="13"/>
  </w:num>
  <w:num w:numId="43">
    <w:abstractNumId w:val="31"/>
  </w:num>
  <w:num w:numId="44">
    <w:abstractNumId w:val="42"/>
  </w:num>
  <w:num w:numId="45">
    <w:abstractNumId w:val="11"/>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an-Christophe Charlier">
    <w15:presenceInfo w15:providerId="AD" w15:userId="S-1-5-21-1078081533-1801674531-839522115-86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drawingGridHorizontalSpacing w:val="105"/>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44"/>
    <w:rsid w:val="0000660C"/>
    <w:rsid w:val="00010791"/>
    <w:rsid w:val="00010CC6"/>
    <w:rsid w:val="00012565"/>
    <w:rsid w:val="00015A7D"/>
    <w:rsid w:val="00016893"/>
    <w:rsid w:val="000306EF"/>
    <w:rsid w:val="000365C6"/>
    <w:rsid w:val="000402A1"/>
    <w:rsid w:val="00044F07"/>
    <w:rsid w:val="00046E0F"/>
    <w:rsid w:val="000518B1"/>
    <w:rsid w:val="0005285B"/>
    <w:rsid w:val="00054C53"/>
    <w:rsid w:val="00062845"/>
    <w:rsid w:val="00063046"/>
    <w:rsid w:val="0006304D"/>
    <w:rsid w:val="00071660"/>
    <w:rsid w:val="00072CDB"/>
    <w:rsid w:val="00073C18"/>
    <w:rsid w:val="00074E59"/>
    <w:rsid w:val="00075901"/>
    <w:rsid w:val="00082BB2"/>
    <w:rsid w:val="00085DD6"/>
    <w:rsid w:val="00086F36"/>
    <w:rsid w:val="000A63D4"/>
    <w:rsid w:val="000A669D"/>
    <w:rsid w:val="000A6E43"/>
    <w:rsid w:val="000B0F23"/>
    <w:rsid w:val="000B47EC"/>
    <w:rsid w:val="000B6AAD"/>
    <w:rsid w:val="000C1995"/>
    <w:rsid w:val="000C222F"/>
    <w:rsid w:val="000D41A2"/>
    <w:rsid w:val="000D6C59"/>
    <w:rsid w:val="000D6F4B"/>
    <w:rsid w:val="000E16BF"/>
    <w:rsid w:val="000E6BB8"/>
    <w:rsid w:val="000F5C80"/>
    <w:rsid w:val="000F741A"/>
    <w:rsid w:val="001005BF"/>
    <w:rsid w:val="001021FC"/>
    <w:rsid w:val="00103B45"/>
    <w:rsid w:val="00103EC4"/>
    <w:rsid w:val="0012233B"/>
    <w:rsid w:val="001228B8"/>
    <w:rsid w:val="00123CE6"/>
    <w:rsid w:val="0012429E"/>
    <w:rsid w:val="0012640F"/>
    <w:rsid w:val="00126824"/>
    <w:rsid w:val="001269EA"/>
    <w:rsid w:val="001274C2"/>
    <w:rsid w:val="00131280"/>
    <w:rsid w:val="001371B9"/>
    <w:rsid w:val="0014267B"/>
    <w:rsid w:val="00144F5B"/>
    <w:rsid w:val="00145458"/>
    <w:rsid w:val="00146229"/>
    <w:rsid w:val="00150E34"/>
    <w:rsid w:val="00152523"/>
    <w:rsid w:val="0015301A"/>
    <w:rsid w:val="00155291"/>
    <w:rsid w:val="00155737"/>
    <w:rsid w:val="00156D73"/>
    <w:rsid w:val="00160FC3"/>
    <w:rsid w:val="001631F9"/>
    <w:rsid w:val="00164E83"/>
    <w:rsid w:val="00165245"/>
    <w:rsid w:val="00165A0F"/>
    <w:rsid w:val="00166DC6"/>
    <w:rsid w:val="00170B7E"/>
    <w:rsid w:val="00171472"/>
    <w:rsid w:val="00171FB6"/>
    <w:rsid w:val="00173DA5"/>
    <w:rsid w:val="0018266A"/>
    <w:rsid w:val="001849A0"/>
    <w:rsid w:val="001860E9"/>
    <w:rsid w:val="00186454"/>
    <w:rsid w:val="001944E1"/>
    <w:rsid w:val="00196BE4"/>
    <w:rsid w:val="001A09E3"/>
    <w:rsid w:val="001A7B1D"/>
    <w:rsid w:val="001B21B7"/>
    <w:rsid w:val="001B530C"/>
    <w:rsid w:val="001C38A8"/>
    <w:rsid w:val="001C581F"/>
    <w:rsid w:val="001D34CE"/>
    <w:rsid w:val="001D3A1D"/>
    <w:rsid w:val="001D5285"/>
    <w:rsid w:val="001D68A7"/>
    <w:rsid w:val="001E0E00"/>
    <w:rsid w:val="001E417D"/>
    <w:rsid w:val="001E63CB"/>
    <w:rsid w:val="00201060"/>
    <w:rsid w:val="00215FDB"/>
    <w:rsid w:val="00222384"/>
    <w:rsid w:val="00222C58"/>
    <w:rsid w:val="00231093"/>
    <w:rsid w:val="00235CAA"/>
    <w:rsid w:val="00237162"/>
    <w:rsid w:val="00246488"/>
    <w:rsid w:val="00250058"/>
    <w:rsid w:val="00251A86"/>
    <w:rsid w:val="00255E0A"/>
    <w:rsid w:val="00260045"/>
    <w:rsid w:val="00262AEA"/>
    <w:rsid w:val="0027249E"/>
    <w:rsid w:val="00272F84"/>
    <w:rsid w:val="00274B97"/>
    <w:rsid w:val="00276B6C"/>
    <w:rsid w:val="00276C9D"/>
    <w:rsid w:val="00277F9B"/>
    <w:rsid w:val="00282414"/>
    <w:rsid w:val="00282B8B"/>
    <w:rsid w:val="002847D3"/>
    <w:rsid w:val="002861BE"/>
    <w:rsid w:val="0028660C"/>
    <w:rsid w:val="00287CF0"/>
    <w:rsid w:val="00293566"/>
    <w:rsid w:val="00295978"/>
    <w:rsid w:val="00297526"/>
    <w:rsid w:val="002A059D"/>
    <w:rsid w:val="002A3CEB"/>
    <w:rsid w:val="002A48FE"/>
    <w:rsid w:val="002A6469"/>
    <w:rsid w:val="002B10DB"/>
    <w:rsid w:val="002B34F9"/>
    <w:rsid w:val="002B7714"/>
    <w:rsid w:val="002C687A"/>
    <w:rsid w:val="002D1416"/>
    <w:rsid w:val="002E1E7B"/>
    <w:rsid w:val="002E2B79"/>
    <w:rsid w:val="002E5816"/>
    <w:rsid w:val="002E6A36"/>
    <w:rsid w:val="002E7880"/>
    <w:rsid w:val="002F016E"/>
    <w:rsid w:val="002F1008"/>
    <w:rsid w:val="002F5614"/>
    <w:rsid w:val="002F5B64"/>
    <w:rsid w:val="002F6242"/>
    <w:rsid w:val="00304D0F"/>
    <w:rsid w:val="003061C3"/>
    <w:rsid w:val="00310D1B"/>
    <w:rsid w:val="0031111B"/>
    <w:rsid w:val="00312391"/>
    <w:rsid w:val="003132C0"/>
    <w:rsid w:val="00313431"/>
    <w:rsid w:val="00314867"/>
    <w:rsid w:val="0031586B"/>
    <w:rsid w:val="00325644"/>
    <w:rsid w:val="00331166"/>
    <w:rsid w:val="003321E9"/>
    <w:rsid w:val="00333415"/>
    <w:rsid w:val="00337630"/>
    <w:rsid w:val="00340103"/>
    <w:rsid w:val="003416AF"/>
    <w:rsid w:val="003475B7"/>
    <w:rsid w:val="00360B7C"/>
    <w:rsid w:val="00361128"/>
    <w:rsid w:val="003637A3"/>
    <w:rsid w:val="00363B70"/>
    <w:rsid w:val="00363C6D"/>
    <w:rsid w:val="00367D60"/>
    <w:rsid w:val="00371FD0"/>
    <w:rsid w:val="00372620"/>
    <w:rsid w:val="00372DF0"/>
    <w:rsid w:val="00375273"/>
    <w:rsid w:val="00381C4A"/>
    <w:rsid w:val="00387F41"/>
    <w:rsid w:val="003914E1"/>
    <w:rsid w:val="00395476"/>
    <w:rsid w:val="003958E9"/>
    <w:rsid w:val="003A115A"/>
    <w:rsid w:val="003A722B"/>
    <w:rsid w:val="003B6436"/>
    <w:rsid w:val="003D168F"/>
    <w:rsid w:val="003D2B99"/>
    <w:rsid w:val="003D4CFD"/>
    <w:rsid w:val="003E06CF"/>
    <w:rsid w:val="003E3E9E"/>
    <w:rsid w:val="003E7661"/>
    <w:rsid w:val="003F0CB7"/>
    <w:rsid w:val="003F3B3A"/>
    <w:rsid w:val="003F7986"/>
    <w:rsid w:val="00403C75"/>
    <w:rsid w:val="00404A91"/>
    <w:rsid w:val="0041051F"/>
    <w:rsid w:val="00411450"/>
    <w:rsid w:val="00412987"/>
    <w:rsid w:val="00414897"/>
    <w:rsid w:val="00421178"/>
    <w:rsid w:val="00423490"/>
    <w:rsid w:val="00424693"/>
    <w:rsid w:val="00427C32"/>
    <w:rsid w:val="004361BC"/>
    <w:rsid w:val="004458E7"/>
    <w:rsid w:val="00445939"/>
    <w:rsid w:val="00453805"/>
    <w:rsid w:val="004736B1"/>
    <w:rsid w:val="00483480"/>
    <w:rsid w:val="004950F5"/>
    <w:rsid w:val="00496374"/>
    <w:rsid w:val="004B536C"/>
    <w:rsid w:val="004C1238"/>
    <w:rsid w:val="004D24F2"/>
    <w:rsid w:val="004D256B"/>
    <w:rsid w:val="004E1992"/>
    <w:rsid w:val="004E20B8"/>
    <w:rsid w:val="004E25DD"/>
    <w:rsid w:val="004E2651"/>
    <w:rsid w:val="004E5951"/>
    <w:rsid w:val="004F3053"/>
    <w:rsid w:val="00502E6E"/>
    <w:rsid w:val="00503FC0"/>
    <w:rsid w:val="00506464"/>
    <w:rsid w:val="00506BEF"/>
    <w:rsid w:val="005139EF"/>
    <w:rsid w:val="0051682E"/>
    <w:rsid w:val="00517B8A"/>
    <w:rsid w:val="0053029B"/>
    <w:rsid w:val="00532E87"/>
    <w:rsid w:val="00534967"/>
    <w:rsid w:val="00540335"/>
    <w:rsid w:val="0054103C"/>
    <w:rsid w:val="0054267E"/>
    <w:rsid w:val="00543FA4"/>
    <w:rsid w:val="00550C07"/>
    <w:rsid w:val="005537A8"/>
    <w:rsid w:val="00556C7F"/>
    <w:rsid w:val="00557BF5"/>
    <w:rsid w:val="00560FF9"/>
    <w:rsid w:val="00565460"/>
    <w:rsid w:val="0056663C"/>
    <w:rsid w:val="00570600"/>
    <w:rsid w:val="00571324"/>
    <w:rsid w:val="0057237B"/>
    <w:rsid w:val="00575CAC"/>
    <w:rsid w:val="00577D98"/>
    <w:rsid w:val="00580A15"/>
    <w:rsid w:val="00584A42"/>
    <w:rsid w:val="00585B67"/>
    <w:rsid w:val="00587284"/>
    <w:rsid w:val="0059078D"/>
    <w:rsid w:val="005929FC"/>
    <w:rsid w:val="00596B68"/>
    <w:rsid w:val="0059710E"/>
    <w:rsid w:val="005A1A94"/>
    <w:rsid w:val="005A48CB"/>
    <w:rsid w:val="005A4D35"/>
    <w:rsid w:val="005A5E8A"/>
    <w:rsid w:val="005B214C"/>
    <w:rsid w:val="005B49D7"/>
    <w:rsid w:val="005B56BB"/>
    <w:rsid w:val="005B7457"/>
    <w:rsid w:val="005B791D"/>
    <w:rsid w:val="005C218F"/>
    <w:rsid w:val="005C4A13"/>
    <w:rsid w:val="005C6D7D"/>
    <w:rsid w:val="005D3645"/>
    <w:rsid w:val="005E0202"/>
    <w:rsid w:val="005E43EB"/>
    <w:rsid w:val="005E541C"/>
    <w:rsid w:val="005E5AB3"/>
    <w:rsid w:val="005E656A"/>
    <w:rsid w:val="00602915"/>
    <w:rsid w:val="00603D5B"/>
    <w:rsid w:val="00604455"/>
    <w:rsid w:val="00604825"/>
    <w:rsid w:val="006064DA"/>
    <w:rsid w:val="006073A2"/>
    <w:rsid w:val="006110AE"/>
    <w:rsid w:val="006120D5"/>
    <w:rsid w:val="0061333C"/>
    <w:rsid w:val="00615099"/>
    <w:rsid w:val="006152B4"/>
    <w:rsid w:val="006164CF"/>
    <w:rsid w:val="0061767F"/>
    <w:rsid w:val="00620943"/>
    <w:rsid w:val="0062563F"/>
    <w:rsid w:val="00635EF5"/>
    <w:rsid w:val="0064129E"/>
    <w:rsid w:val="006413CD"/>
    <w:rsid w:val="006420FC"/>
    <w:rsid w:val="00643082"/>
    <w:rsid w:val="006447B1"/>
    <w:rsid w:val="006524ED"/>
    <w:rsid w:val="00653C9F"/>
    <w:rsid w:val="00656392"/>
    <w:rsid w:val="00661BF0"/>
    <w:rsid w:val="006642CF"/>
    <w:rsid w:val="006706DC"/>
    <w:rsid w:val="0067110E"/>
    <w:rsid w:val="0068269D"/>
    <w:rsid w:val="00687467"/>
    <w:rsid w:val="00691013"/>
    <w:rsid w:val="006A6CA2"/>
    <w:rsid w:val="006B1FCA"/>
    <w:rsid w:val="006B28DA"/>
    <w:rsid w:val="006B787B"/>
    <w:rsid w:val="006B79D3"/>
    <w:rsid w:val="006C2705"/>
    <w:rsid w:val="006C2C4B"/>
    <w:rsid w:val="006C48CD"/>
    <w:rsid w:val="006D4B49"/>
    <w:rsid w:val="006D547C"/>
    <w:rsid w:val="006D5C67"/>
    <w:rsid w:val="006D611C"/>
    <w:rsid w:val="006E0441"/>
    <w:rsid w:val="006E5B4F"/>
    <w:rsid w:val="006E6DAE"/>
    <w:rsid w:val="006E72BB"/>
    <w:rsid w:val="006F2F1B"/>
    <w:rsid w:val="006F76E3"/>
    <w:rsid w:val="00702F80"/>
    <w:rsid w:val="00706471"/>
    <w:rsid w:val="00716C67"/>
    <w:rsid w:val="007202F9"/>
    <w:rsid w:val="00726B32"/>
    <w:rsid w:val="007320B7"/>
    <w:rsid w:val="00735AC6"/>
    <w:rsid w:val="007424C0"/>
    <w:rsid w:val="00744E14"/>
    <w:rsid w:val="0074557B"/>
    <w:rsid w:val="00745B32"/>
    <w:rsid w:val="00746637"/>
    <w:rsid w:val="00752755"/>
    <w:rsid w:val="007579DF"/>
    <w:rsid w:val="007603E9"/>
    <w:rsid w:val="0076253A"/>
    <w:rsid w:val="007674CF"/>
    <w:rsid w:val="00767E7E"/>
    <w:rsid w:val="0077233E"/>
    <w:rsid w:val="00774AFD"/>
    <w:rsid w:val="0078660C"/>
    <w:rsid w:val="00790818"/>
    <w:rsid w:val="007914C0"/>
    <w:rsid w:val="00795571"/>
    <w:rsid w:val="007A230C"/>
    <w:rsid w:val="007A31CF"/>
    <w:rsid w:val="007A48B8"/>
    <w:rsid w:val="007A5D85"/>
    <w:rsid w:val="007B1A7A"/>
    <w:rsid w:val="007B372C"/>
    <w:rsid w:val="007C17FF"/>
    <w:rsid w:val="007D57A9"/>
    <w:rsid w:val="007E0E7C"/>
    <w:rsid w:val="007E19AB"/>
    <w:rsid w:val="007E1D34"/>
    <w:rsid w:val="007E22D1"/>
    <w:rsid w:val="007E2D5B"/>
    <w:rsid w:val="007E3B36"/>
    <w:rsid w:val="007E3EEE"/>
    <w:rsid w:val="007E3F6A"/>
    <w:rsid w:val="007E4A18"/>
    <w:rsid w:val="007E70D0"/>
    <w:rsid w:val="007F323C"/>
    <w:rsid w:val="007F3ED5"/>
    <w:rsid w:val="007F5342"/>
    <w:rsid w:val="007F598B"/>
    <w:rsid w:val="007F5F7A"/>
    <w:rsid w:val="008011E7"/>
    <w:rsid w:val="00802226"/>
    <w:rsid w:val="00802306"/>
    <w:rsid w:val="008044C2"/>
    <w:rsid w:val="00804CDF"/>
    <w:rsid w:val="00804EC8"/>
    <w:rsid w:val="00805FF6"/>
    <w:rsid w:val="008073E7"/>
    <w:rsid w:val="00811A03"/>
    <w:rsid w:val="00812DE6"/>
    <w:rsid w:val="00814119"/>
    <w:rsid w:val="00814E91"/>
    <w:rsid w:val="0081501C"/>
    <w:rsid w:val="008153CD"/>
    <w:rsid w:val="00815513"/>
    <w:rsid w:val="00815C13"/>
    <w:rsid w:val="0082149C"/>
    <w:rsid w:val="00825F85"/>
    <w:rsid w:val="00827DD6"/>
    <w:rsid w:val="00830F40"/>
    <w:rsid w:val="00831261"/>
    <w:rsid w:val="00832930"/>
    <w:rsid w:val="008474E8"/>
    <w:rsid w:val="00847C2D"/>
    <w:rsid w:val="008528E4"/>
    <w:rsid w:val="008607D5"/>
    <w:rsid w:val="0086187A"/>
    <w:rsid w:val="00862DCB"/>
    <w:rsid w:val="00865B3D"/>
    <w:rsid w:val="00870E5E"/>
    <w:rsid w:val="008771D6"/>
    <w:rsid w:val="00883CB4"/>
    <w:rsid w:val="0089161F"/>
    <w:rsid w:val="008939F8"/>
    <w:rsid w:val="00897412"/>
    <w:rsid w:val="008A0BA5"/>
    <w:rsid w:val="008A0C96"/>
    <w:rsid w:val="008A44B2"/>
    <w:rsid w:val="008A5F7C"/>
    <w:rsid w:val="008B31D2"/>
    <w:rsid w:val="008B3F94"/>
    <w:rsid w:val="008B55CC"/>
    <w:rsid w:val="008B6920"/>
    <w:rsid w:val="008C65AF"/>
    <w:rsid w:val="008D1681"/>
    <w:rsid w:val="008D438B"/>
    <w:rsid w:val="008E2AC3"/>
    <w:rsid w:val="008E433E"/>
    <w:rsid w:val="008E7A47"/>
    <w:rsid w:val="008F64A0"/>
    <w:rsid w:val="009159B0"/>
    <w:rsid w:val="009207E3"/>
    <w:rsid w:val="0092148A"/>
    <w:rsid w:val="00921C0C"/>
    <w:rsid w:val="00924A0B"/>
    <w:rsid w:val="0093031F"/>
    <w:rsid w:val="00932193"/>
    <w:rsid w:val="00932421"/>
    <w:rsid w:val="0093573F"/>
    <w:rsid w:val="00935B76"/>
    <w:rsid w:val="009549AB"/>
    <w:rsid w:val="00954F18"/>
    <w:rsid w:val="00960E1D"/>
    <w:rsid w:val="009701BA"/>
    <w:rsid w:val="00993307"/>
    <w:rsid w:val="00997AD5"/>
    <w:rsid w:val="009A109E"/>
    <w:rsid w:val="009B5123"/>
    <w:rsid w:val="009B6846"/>
    <w:rsid w:val="009B68EA"/>
    <w:rsid w:val="009B698B"/>
    <w:rsid w:val="009D09CB"/>
    <w:rsid w:val="009D1DBF"/>
    <w:rsid w:val="009E1F93"/>
    <w:rsid w:val="009F0009"/>
    <w:rsid w:val="009F18EA"/>
    <w:rsid w:val="00A0011F"/>
    <w:rsid w:val="00A0300F"/>
    <w:rsid w:val="00A05E32"/>
    <w:rsid w:val="00A10D52"/>
    <w:rsid w:val="00A15D5A"/>
    <w:rsid w:val="00A212A8"/>
    <w:rsid w:val="00A2162F"/>
    <w:rsid w:val="00A25CC6"/>
    <w:rsid w:val="00A30245"/>
    <w:rsid w:val="00A31BB1"/>
    <w:rsid w:val="00A3254F"/>
    <w:rsid w:val="00A3617E"/>
    <w:rsid w:val="00A37611"/>
    <w:rsid w:val="00A43477"/>
    <w:rsid w:val="00A43591"/>
    <w:rsid w:val="00A46632"/>
    <w:rsid w:val="00A50F47"/>
    <w:rsid w:val="00A55340"/>
    <w:rsid w:val="00A61BAB"/>
    <w:rsid w:val="00A6234C"/>
    <w:rsid w:val="00A62AF1"/>
    <w:rsid w:val="00A673E1"/>
    <w:rsid w:val="00A7108E"/>
    <w:rsid w:val="00A7347B"/>
    <w:rsid w:val="00A752D1"/>
    <w:rsid w:val="00A7610C"/>
    <w:rsid w:val="00A77605"/>
    <w:rsid w:val="00A824C0"/>
    <w:rsid w:val="00A8574A"/>
    <w:rsid w:val="00A920E2"/>
    <w:rsid w:val="00A9225A"/>
    <w:rsid w:val="00A92858"/>
    <w:rsid w:val="00A9359A"/>
    <w:rsid w:val="00AA331B"/>
    <w:rsid w:val="00AA3493"/>
    <w:rsid w:val="00AA3BE1"/>
    <w:rsid w:val="00AA77A1"/>
    <w:rsid w:val="00AB15D0"/>
    <w:rsid w:val="00AB3C9C"/>
    <w:rsid w:val="00AB4799"/>
    <w:rsid w:val="00AC158A"/>
    <w:rsid w:val="00AC4879"/>
    <w:rsid w:val="00AD06B6"/>
    <w:rsid w:val="00AD3073"/>
    <w:rsid w:val="00AD3D4F"/>
    <w:rsid w:val="00AD59BA"/>
    <w:rsid w:val="00AD5F39"/>
    <w:rsid w:val="00AE3947"/>
    <w:rsid w:val="00AF0826"/>
    <w:rsid w:val="00AF6BF3"/>
    <w:rsid w:val="00AF779A"/>
    <w:rsid w:val="00B02AEA"/>
    <w:rsid w:val="00B030B3"/>
    <w:rsid w:val="00B04EE6"/>
    <w:rsid w:val="00B110F6"/>
    <w:rsid w:val="00B166EB"/>
    <w:rsid w:val="00B17113"/>
    <w:rsid w:val="00B23535"/>
    <w:rsid w:val="00B34E85"/>
    <w:rsid w:val="00B54744"/>
    <w:rsid w:val="00B576C8"/>
    <w:rsid w:val="00B61851"/>
    <w:rsid w:val="00B65D20"/>
    <w:rsid w:val="00B70C62"/>
    <w:rsid w:val="00B757F1"/>
    <w:rsid w:val="00B81374"/>
    <w:rsid w:val="00B920FD"/>
    <w:rsid w:val="00B933C9"/>
    <w:rsid w:val="00B93C21"/>
    <w:rsid w:val="00B95489"/>
    <w:rsid w:val="00BA1EB8"/>
    <w:rsid w:val="00BA734E"/>
    <w:rsid w:val="00BC3819"/>
    <w:rsid w:val="00BC5896"/>
    <w:rsid w:val="00BC5932"/>
    <w:rsid w:val="00BD0AC0"/>
    <w:rsid w:val="00BD3027"/>
    <w:rsid w:val="00BD517C"/>
    <w:rsid w:val="00BE3BCD"/>
    <w:rsid w:val="00BE6B3D"/>
    <w:rsid w:val="00BE718F"/>
    <w:rsid w:val="00BF19B5"/>
    <w:rsid w:val="00BF5EEF"/>
    <w:rsid w:val="00BF6654"/>
    <w:rsid w:val="00C005BF"/>
    <w:rsid w:val="00C049C6"/>
    <w:rsid w:val="00C051C8"/>
    <w:rsid w:val="00C063CA"/>
    <w:rsid w:val="00C25901"/>
    <w:rsid w:val="00C35C97"/>
    <w:rsid w:val="00C36E7C"/>
    <w:rsid w:val="00C44A27"/>
    <w:rsid w:val="00C458FC"/>
    <w:rsid w:val="00C50268"/>
    <w:rsid w:val="00C5071C"/>
    <w:rsid w:val="00C51873"/>
    <w:rsid w:val="00C51EB2"/>
    <w:rsid w:val="00C54CBD"/>
    <w:rsid w:val="00C61C03"/>
    <w:rsid w:val="00C62539"/>
    <w:rsid w:val="00C64F7B"/>
    <w:rsid w:val="00C7006A"/>
    <w:rsid w:val="00C70F5F"/>
    <w:rsid w:val="00C714C2"/>
    <w:rsid w:val="00C76C4B"/>
    <w:rsid w:val="00C81E44"/>
    <w:rsid w:val="00C85B17"/>
    <w:rsid w:val="00C869E3"/>
    <w:rsid w:val="00C91685"/>
    <w:rsid w:val="00C918BD"/>
    <w:rsid w:val="00C964E0"/>
    <w:rsid w:val="00CA7238"/>
    <w:rsid w:val="00CB1374"/>
    <w:rsid w:val="00CB5A1E"/>
    <w:rsid w:val="00CC2B7F"/>
    <w:rsid w:val="00CD125A"/>
    <w:rsid w:val="00CD6530"/>
    <w:rsid w:val="00CD71F0"/>
    <w:rsid w:val="00CE05CD"/>
    <w:rsid w:val="00CE078D"/>
    <w:rsid w:val="00CE340C"/>
    <w:rsid w:val="00CF3F07"/>
    <w:rsid w:val="00D00F61"/>
    <w:rsid w:val="00D051FF"/>
    <w:rsid w:val="00D0599F"/>
    <w:rsid w:val="00D07476"/>
    <w:rsid w:val="00D1330B"/>
    <w:rsid w:val="00D162A8"/>
    <w:rsid w:val="00D162C9"/>
    <w:rsid w:val="00D21E2F"/>
    <w:rsid w:val="00D23E46"/>
    <w:rsid w:val="00D240E5"/>
    <w:rsid w:val="00D25203"/>
    <w:rsid w:val="00D326D9"/>
    <w:rsid w:val="00D3427A"/>
    <w:rsid w:val="00D43762"/>
    <w:rsid w:val="00D45293"/>
    <w:rsid w:val="00D52F73"/>
    <w:rsid w:val="00D53EB6"/>
    <w:rsid w:val="00D56BB5"/>
    <w:rsid w:val="00D601F4"/>
    <w:rsid w:val="00D657F8"/>
    <w:rsid w:val="00D7072E"/>
    <w:rsid w:val="00D71AC6"/>
    <w:rsid w:val="00D72334"/>
    <w:rsid w:val="00D72AAE"/>
    <w:rsid w:val="00D732A9"/>
    <w:rsid w:val="00D7385F"/>
    <w:rsid w:val="00D74F19"/>
    <w:rsid w:val="00D754FB"/>
    <w:rsid w:val="00D760FE"/>
    <w:rsid w:val="00D82ABA"/>
    <w:rsid w:val="00D876BB"/>
    <w:rsid w:val="00D87E50"/>
    <w:rsid w:val="00D910ED"/>
    <w:rsid w:val="00DA0C9E"/>
    <w:rsid w:val="00DA2332"/>
    <w:rsid w:val="00DA6A0C"/>
    <w:rsid w:val="00DB3060"/>
    <w:rsid w:val="00DB7423"/>
    <w:rsid w:val="00DC15ED"/>
    <w:rsid w:val="00DC5680"/>
    <w:rsid w:val="00DC7383"/>
    <w:rsid w:val="00DC7954"/>
    <w:rsid w:val="00DD58E1"/>
    <w:rsid w:val="00DD5B6C"/>
    <w:rsid w:val="00DE2638"/>
    <w:rsid w:val="00DE530D"/>
    <w:rsid w:val="00DE71C1"/>
    <w:rsid w:val="00DF42AC"/>
    <w:rsid w:val="00E0139E"/>
    <w:rsid w:val="00E04730"/>
    <w:rsid w:val="00E04937"/>
    <w:rsid w:val="00E0586C"/>
    <w:rsid w:val="00E06309"/>
    <w:rsid w:val="00E1304E"/>
    <w:rsid w:val="00E159FA"/>
    <w:rsid w:val="00E16884"/>
    <w:rsid w:val="00E17BC2"/>
    <w:rsid w:val="00E17F3F"/>
    <w:rsid w:val="00E219A0"/>
    <w:rsid w:val="00E23AC5"/>
    <w:rsid w:val="00E35149"/>
    <w:rsid w:val="00E4228A"/>
    <w:rsid w:val="00E45B58"/>
    <w:rsid w:val="00E466C5"/>
    <w:rsid w:val="00E46953"/>
    <w:rsid w:val="00E47D3E"/>
    <w:rsid w:val="00E547C5"/>
    <w:rsid w:val="00E55CF8"/>
    <w:rsid w:val="00E565B2"/>
    <w:rsid w:val="00E62AA3"/>
    <w:rsid w:val="00E656C0"/>
    <w:rsid w:val="00E66C15"/>
    <w:rsid w:val="00E71CE0"/>
    <w:rsid w:val="00E723E6"/>
    <w:rsid w:val="00E736CC"/>
    <w:rsid w:val="00E73EDA"/>
    <w:rsid w:val="00E80066"/>
    <w:rsid w:val="00E8042F"/>
    <w:rsid w:val="00E86DE1"/>
    <w:rsid w:val="00E95F1C"/>
    <w:rsid w:val="00EA2364"/>
    <w:rsid w:val="00EA3548"/>
    <w:rsid w:val="00EA696E"/>
    <w:rsid w:val="00EB09DD"/>
    <w:rsid w:val="00EB7503"/>
    <w:rsid w:val="00EB7751"/>
    <w:rsid w:val="00EC0C2D"/>
    <w:rsid w:val="00EC1C44"/>
    <w:rsid w:val="00EC2260"/>
    <w:rsid w:val="00EC2672"/>
    <w:rsid w:val="00ED0570"/>
    <w:rsid w:val="00ED0C26"/>
    <w:rsid w:val="00ED4134"/>
    <w:rsid w:val="00ED4163"/>
    <w:rsid w:val="00ED513F"/>
    <w:rsid w:val="00ED588B"/>
    <w:rsid w:val="00EE0C85"/>
    <w:rsid w:val="00EF16F5"/>
    <w:rsid w:val="00EF21C9"/>
    <w:rsid w:val="00EF653B"/>
    <w:rsid w:val="00F109F7"/>
    <w:rsid w:val="00F12EF0"/>
    <w:rsid w:val="00F14070"/>
    <w:rsid w:val="00F14122"/>
    <w:rsid w:val="00F25CF8"/>
    <w:rsid w:val="00F26BC6"/>
    <w:rsid w:val="00F32C1D"/>
    <w:rsid w:val="00F351FD"/>
    <w:rsid w:val="00F35642"/>
    <w:rsid w:val="00F35AA4"/>
    <w:rsid w:val="00F36448"/>
    <w:rsid w:val="00F37275"/>
    <w:rsid w:val="00F41E4B"/>
    <w:rsid w:val="00F61BBD"/>
    <w:rsid w:val="00F66533"/>
    <w:rsid w:val="00F70F33"/>
    <w:rsid w:val="00F73D8E"/>
    <w:rsid w:val="00F7549B"/>
    <w:rsid w:val="00F76D9D"/>
    <w:rsid w:val="00F8166A"/>
    <w:rsid w:val="00F86BFD"/>
    <w:rsid w:val="00F91CF0"/>
    <w:rsid w:val="00F925A0"/>
    <w:rsid w:val="00FA07D1"/>
    <w:rsid w:val="00FA4499"/>
    <w:rsid w:val="00FB0BE3"/>
    <w:rsid w:val="00FB4549"/>
    <w:rsid w:val="00FB7456"/>
    <w:rsid w:val="00FC557B"/>
    <w:rsid w:val="00FC62A3"/>
    <w:rsid w:val="00FC704E"/>
    <w:rsid w:val="00FD25C1"/>
    <w:rsid w:val="00FD3AA6"/>
    <w:rsid w:val="00FD6577"/>
    <w:rsid w:val="00FE20D2"/>
    <w:rsid w:val="00FE3AB0"/>
    <w:rsid w:val="00FE5E7D"/>
    <w:rsid w:val="00FF29B9"/>
    <w:rsid w:val="00FF3641"/>
    <w:rsid w:val="00FF3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30D8F616-9A67-45AC-B660-C6F2DFB8A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cs-CZ"/>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128"/>
    <w:pPr>
      <w:suppressAutoHyphens/>
      <w:spacing w:after="200" w:line="276" w:lineRule="auto"/>
    </w:pPr>
    <w:rPr>
      <w:sz w:val="22"/>
      <w:szCs w:val="22"/>
    </w:rPr>
  </w:style>
  <w:style w:type="paragraph" w:styleId="Heading1">
    <w:name w:val="heading 1"/>
    <w:basedOn w:val="Normal"/>
    <w:next w:val="BodyText"/>
    <w:link w:val="Heading1Char"/>
    <w:qFormat/>
    <w:rsid w:val="00361128"/>
    <w:pPr>
      <w:keepNext/>
      <w:keepLines/>
      <w:tabs>
        <w:tab w:val="num" w:pos="432"/>
      </w:tabs>
      <w:spacing w:before="480" w:after="0"/>
      <w:ind w:left="432" w:hanging="432"/>
      <w:outlineLvl w:val="0"/>
    </w:pPr>
    <w:rPr>
      <w:rFonts w:ascii="Cambria" w:eastAsia="Times New Roman" w:hAnsi="Cambria"/>
      <w:b/>
      <w:bCs/>
      <w:color w:val="365F91"/>
      <w:sz w:val="28"/>
      <w:szCs w:val="28"/>
    </w:rPr>
  </w:style>
  <w:style w:type="paragraph" w:styleId="Heading2">
    <w:name w:val="heading 2"/>
    <w:basedOn w:val="Normal"/>
    <w:next w:val="BodyText"/>
    <w:link w:val="Heading2Char"/>
    <w:qFormat/>
    <w:rsid w:val="00361128"/>
    <w:pPr>
      <w:keepNext/>
      <w:tabs>
        <w:tab w:val="num" w:pos="432"/>
      </w:tabs>
      <w:spacing w:before="240" w:after="60" w:line="100" w:lineRule="atLeast"/>
      <w:ind w:left="432" w:hanging="432"/>
      <w:outlineLvl w:val="1"/>
    </w:pPr>
    <w:rPr>
      <w:rFonts w:ascii="Cambria" w:eastAsia="SimSun" w:hAnsi="Cambria"/>
      <w:b/>
      <w:bCs/>
      <w:i/>
      <w:iCs/>
      <w:sz w:val="28"/>
      <w:szCs w:val="28"/>
    </w:rPr>
  </w:style>
  <w:style w:type="paragraph" w:styleId="Heading3">
    <w:name w:val="heading 3"/>
    <w:basedOn w:val="Normal"/>
    <w:next w:val="BodyText"/>
    <w:link w:val="Heading3Char"/>
    <w:qFormat/>
    <w:rsid w:val="00361128"/>
    <w:pPr>
      <w:keepNext/>
      <w:numPr>
        <w:ilvl w:val="2"/>
      </w:numPr>
      <w:tabs>
        <w:tab w:val="left" w:pos="720"/>
      </w:tabs>
      <w:spacing w:after="120" w:line="100" w:lineRule="atLeast"/>
      <w:ind w:left="720" w:hanging="720"/>
      <w:outlineLvl w:val="2"/>
    </w:pPr>
    <w:rPr>
      <w:rFonts w:ascii="Trebuchet MS" w:eastAsia="Cambria" w:hAnsi="Trebuchet MS" w:cs="Arial"/>
      <w:b/>
      <w:bCs/>
      <w:i/>
      <w:sz w:val="24"/>
      <w:szCs w:val="26"/>
    </w:rPr>
  </w:style>
  <w:style w:type="paragraph" w:styleId="Heading4">
    <w:name w:val="heading 4"/>
    <w:basedOn w:val="Normal"/>
    <w:next w:val="BodyText"/>
    <w:link w:val="Heading4Char"/>
    <w:qFormat/>
    <w:rsid w:val="00361128"/>
    <w:pPr>
      <w:keepNext/>
      <w:numPr>
        <w:ilvl w:val="3"/>
      </w:numPr>
      <w:tabs>
        <w:tab w:val="left" w:pos="864"/>
      </w:tabs>
      <w:spacing w:before="240" w:after="60" w:line="100" w:lineRule="atLeast"/>
      <w:ind w:left="864" w:hanging="864"/>
      <w:outlineLvl w:val="3"/>
    </w:pPr>
    <w:rPr>
      <w:rFonts w:ascii="Times New Roman" w:eastAsia="Cambria" w:hAnsi="Times New Roman"/>
      <w:b/>
      <w:bCs/>
      <w:sz w:val="28"/>
      <w:szCs w:val="28"/>
    </w:rPr>
  </w:style>
  <w:style w:type="paragraph" w:styleId="Heading5">
    <w:name w:val="heading 5"/>
    <w:basedOn w:val="Normal"/>
    <w:next w:val="BodyText"/>
    <w:link w:val="Heading5Char"/>
    <w:qFormat/>
    <w:rsid w:val="00361128"/>
    <w:pPr>
      <w:numPr>
        <w:ilvl w:val="4"/>
      </w:numPr>
      <w:tabs>
        <w:tab w:val="left" w:pos="1008"/>
      </w:tabs>
      <w:spacing w:before="240" w:after="60" w:line="100" w:lineRule="atLeast"/>
      <w:ind w:left="1008" w:hanging="1008"/>
      <w:outlineLvl w:val="4"/>
    </w:pPr>
    <w:rPr>
      <w:rFonts w:ascii="Cambria" w:eastAsia="Cambria" w:hAnsi="Cambria"/>
      <w:b/>
      <w:bCs/>
      <w:i/>
      <w:iCs/>
      <w:sz w:val="26"/>
      <w:szCs w:val="26"/>
    </w:rPr>
  </w:style>
  <w:style w:type="paragraph" w:styleId="Heading6">
    <w:name w:val="heading 6"/>
    <w:basedOn w:val="Normal"/>
    <w:next w:val="BodyText"/>
    <w:link w:val="Heading6Char"/>
    <w:qFormat/>
    <w:rsid w:val="00361128"/>
    <w:pPr>
      <w:numPr>
        <w:ilvl w:val="5"/>
      </w:numPr>
      <w:tabs>
        <w:tab w:val="left" w:pos="1152"/>
      </w:tabs>
      <w:spacing w:before="240" w:after="60" w:line="100" w:lineRule="atLeast"/>
      <w:ind w:left="1152" w:hanging="1152"/>
      <w:outlineLvl w:val="5"/>
    </w:pPr>
    <w:rPr>
      <w:rFonts w:ascii="Times New Roman" w:eastAsia="Cambria" w:hAnsi="Times New Roman"/>
      <w:b/>
      <w:bCs/>
    </w:rPr>
  </w:style>
  <w:style w:type="paragraph" w:styleId="Heading7">
    <w:name w:val="heading 7"/>
    <w:basedOn w:val="Normal"/>
    <w:next w:val="BodyText"/>
    <w:link w:val="Heading7Char"/>
    <w:qFormat/>
    <w:rsid w:val="00361128"/>
    <w:pPr>
      <w:numPr>
        <w:ilvl w:val="6"/>
      </w:numPr>
      <w:tabs>
        <w:tab w:val="left" w:pos="1296"/>
      </w:tabs>
      <w:spacing w:before="240" w:after="60" w:line="100" w:lineRule="atLeast"/>
      <w:ind w:left="1296" w:hanging="1296"/>
      <w:outlineLvl w:val="6"/>
    </w:pPr>
    <w:rPr>
      <w:rFonts w:ascii="Times New Roman" w:eastAsia="Cambria" w:hAnsi="Times New Roman"/>
      <w:sz w:val="24"/>
      <w:szCs w:val="24"/>
    </w:rPr>
  </w:style>
  <w:style w:type="paragraph" w:styleId="Heading8">
    <w:name w:val="heading 8"/>
    <w:basedOn w:val="Normal"/>
    <w:next w:val="BodyText"/>
    <w:link w:val="Heading8Char"/>
    <w:qFormat/>
    <w:rsid w:val="00361128"/>
    <w:pPr>
      <w:numPr>
        <w:ilvl w:val="7"/>
      </w:numPr>
      <w:tabs>
        <w:tab w:val="left" w:pos="1440"/>
      </w:tabs>
      <w:spacing w:before="240" w:after="60" w:line="100" w:lineRule="atLeast"/>
      <w:ind w:left="1440" w:hanging="1440"/>
      <w:outlineLvl w:val="7"/>
    </w:pPr>
    <w:rPr>
      <w:rFonts w:ascii="Times New Roman" w:eastAsia="Cambria" w:hAnsi="Times New Roman"/>
      <w:i/>
      <w:iCs/>
      <w:sz w:val="24"/>
      <w:szCs w:val="24"/>
    </w:rPr>
  </w:style>
  <w:style w:type="paragraph" w:styleId="Heading9">
    <w:name w:val="heading 9"/>
    <w:basedOn w:val="Normal"/>
    <w:next w:val="BodyText"/>
    <w:link w:val="Heading9Char"/>
    <w:qFormat/>
    <w:rsid w:val="00361128"/>
    <w:pPr>
      <w:keepNext/>
      <w:numPr>
        <w:ilvl w:val="8"/>
      </w:numPr>
      <w:tabs>
        <w:tab w:val="num" w:pos="1584"/>
      </w:tabs>
      <w:spacing w:line="300" w:lineRule="exact"/>
      <w:ind w:left="1584" w:hanging="1584"/>
      <w:outlineLvl w:val="8"/>
    </w:pPr>
    <w:rPr>
      <w:rFonts w:ascii="Arial" w:eastAsia="Times"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B45"/>
    <w:rPr>
      <w:rFonts w:ascii="Cambria" w:eastAsia="Times New Roman" w:hAnsi="Cambria"/>
      <w:b/>
      <w:bCs/>
      <w:color w:val="365F91"/>
      <w:sz w:val="28"/>
      <w:szCs w:val="28"/>
      <w:lang w:eastAsia="cs-CZ"/>
    </w:rPr>
  </w:style>
  <w:style w:type="character" w:customStyle="1" w:styleId="Heading2Char">
    <w:name w:val="Heading 2 Char"/>
    <w:basedOn w:val="DefaultParagraphFont"/>
    <w:link w:val="Heading2"/>
    <w:rsid w:val="007914C0"/>
    <w:rPr>
      <w:rFonts w:ascii="Cambria" w:eastAsia="SimSun" w:hAnsi="Cambria"/>
      <w:b/>
      <w:bCs/>
      <w:i/>
      <w:iCs/>
      <w:sz w:val="28"/>
      <w:szCs w:val="28"/>
      <w:lang w:val="cs-CZ" w:eastAsia="cs-CZ"/>
    </w:rPr>
  </w:style>
  <w:style w:type="character" w:customStyle="1" w:styleId="Heading3Char">
    <w:name w:val="Heading 3 Char"/>
    <w:basedOn w:val="DefaultParagraphFont"/>
    <w:link w:val="Heading3"/>
    <w:rsid w:val="007914C0"/>
    <w:rPr>
      <w:rFonts w:ascii="Trebuchet MS" w:eastAsia="Cambria" w:hAnsi="Trebuchet MS" w:cs="Arial"/>
      <w:b/>
      <w:bCs/>
      <w:i/>
      <w:sz w:val="24"/>
      <w:szCs w:val="26"/>
      <w:lang w:val="cs-CZ" w:eastAsia="cs-CZ"/>
    </w:rPr>
  </w:style>
  <w:style w:type="character" w:customStyle="1" w:styleId="Heading4Char">
    <w:name w:val="Heading 4 Char"/>
    <w:basedOn w:val="DefaultParagraphFont"/>
    <w:link w:val="Heading4"/>
    <w:rsid w:val="007914C0"/>
    <w:rPr>
      <w:rFonts w:ascii="Times New Roman" w:eastAsia="Cambria" w:hAnsi="Times New Roman"/>
      <w:b/>
      <w:bCs/>
      <w:sz w:val="28"/>
      <w:szCs w:val="28"/>
      <w:lang w:val="cs-CZ" w:eastAsia="cs-CZ"/>
    </w:rPr>
  </w:style>
  <w:style w:type="character" w:customStyle="1" w:styleId="Heading5Char">
    <w:name w:val="Heading 5 Char"/>
    <w:basedOn w:val="DefaultParagraphFont"/>
    <w:link w:val="Heading5"/>
    <w:rsid w:val="007914C0"/>
    <w:rPr>
      <w:rFonts w:ascii="Cambria" w:eastAsia="Cambria" w:hAnsi="Cambria"/>
      <w:b/>
      <w:bCs/>
      <w:i/>
      <w:iCs/>
      <w:sz w:val="26"/>
      <w:szCs w:val="26"/>
      <w:lang w:val="cs-CZ" w:eastAsia="cs-CZ"/>
    </w:rPr>
  </w:style>
  <w:style w:type="character" w:customStyle="1" w:styleId="Heading6Char">
    <w:name w:val="Heading 6 Char"/>
    <w:basedOn w:val="DefaultParagraphFont"/>
    <w:link w:val="Heading6"/>
    <w:rsid w:val="007914C0"/>
    <w:rPr>
      <w:rFonts w:ascii="Times New Roman" w:eastAsia="Cambria" w:hAnsi="Times New Roman"/>
      <w:b/>
      <w:bCs/>
      <w:sz w:val="22"/>
      <w:szCs w:val="22"/>
      <w:lang w:val="cs-CZ" w:eastAsia="cs-CZ"/>
    </w:rPr>
  </w:style>
  <w:style w:type="character" w:customStyle="1" w:styleId="Heading7Char">
    <w:name w:val="Heading 7 Char"/>
    <w:basedOn w:val="DefaultParagraphFont"/>
    <w:link w:val="Heading7"/>
    <w:rsid w:val="007914C0"/>
    <w:rPr>
      <w:rFonts w:ascii="Times New Roman" w:eastAsia="Cambria" w:hAnsi="Times New Roman"/>
      <w:sz w:val="24"/>
      <w:szCs w:val="24"/>
      <w:lang w:val="cs-CZ" w:eastAsia="cs-CZ"/>
    </w:rPr>
  </w:style>
  <w:style w:type="character" w:customStyle="1" w:styleId="Heading8Char">
    <w:name w:val="Heading 8 Char"/>
    <w:basedOn w:val="DefaultParagraphFont"/>
    <w:link w:val="Heading8"/>
    <w:rsid w:val="007914C0"/>
    <w:rPr>
      <w:rFonts w:ascii="Times New Roman" w:eastAsia="Cambria" w:hAnsi="Times New Roman"/>
      <w:i/>
      <w:iCs/>
      <w:sz w:val="24"/>
      <w:szCs w:val="24"/>
      <w:lang w:val="cs-CZ" w:eastAsia="cs-CZ"/>
    </w:rPr>
  </w:style>
  <w:style w:type="character" w:customStyle="1" w:styleId="Heading9Char">
    <w:name w:val="Heading 9 Char"/>
    <w:basedOn w:val="DefaultParagraphFont"/>
    <w:link w:val="Heading9"/>
    <w:rsid w:val="007914C0"/>
    <w:rPr>
      <w:rFonts w:ascii="Arial" w:eastAsia="Times" w:hAnsi="Arial"/>
      <w:b/>
      <w:bCs/>
      <w:lang w:val="cs-CZ" w:eastAsia="cs-CZ"/>
    </w:rPr>
  </w:style>
  <w:style w:type="paragraph" w:styleId="TOCHeading">
    <w:name w:val="TOC Heading"/>
    <w:basedOn w:val="Heading1"/>
    <w:next w:val="Normal"/>
    <w:uiPriority w:val="39"/>
    <w:semiHidden/>
    <w:unhideWhenUsed/>
    <w:qFormat/>
    <w:rsid w:val="00103B45"/>
    <w:pPr>
      <w:outlineLvl w:val="9"/>
    </w:pPr>
  </w:style>
  <w:style w:type="table" w:styleId="TableGrid">
    <w:name w:val="Table Grid"/>
    <w:basedOn w:val="TableNormal"/>
    <w:rsid w:val="004F3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A212A8"/>
    <w:rPr>
      <w:sz w:val="16"/>
      <w:szCs w:val="16"/>
    </w:rPr>
  </w:style>
  <w:style w:type="paragraph" w:styleId="CommentText">
    <w:name w:val="annotation text"/>
    <w:basedOn w:val="Normal"/>
    <w:link w:val="CommentTextChar"/>
    <w:unhideWhenUsed/>
    <w:rsid w:val="00A212A8"/>
    <w:rPr>
      <w:sz w:val="20"/>
      <w:szCs w:val="20"/>
    </w:rPr>
  </w:style>
  <w:style w:type="character" w:customStyle="1" w:styleId="CommentTextChar">
    <w:name w:val="Comment Text Char"/>
    <w:basedOn w:val="DefaultParagraphFont"/>
    <w:link w:val="CommentText"/>
    <w:rsid w:val="00A212A8"/>
    <w:rPr>
      <w:lang w:eastAsia="cs-CZ"/>
    </w:rPr>
  </w:style>
  <w:style w:type="paragraph" w:styleId="CommentSubject">
    <w:name w:val="annotation subject"/>
    <w:basedOn w:val="CommentText"/>
    <w:next w:val="CommentText"/>
    <w:link w:val="CommentSubjectChar"/>
    <w:uiPriority w:val="99"/>
    <w:semiHidden/>
    <w:unhideWhenUsed/>
    <w:rsid w:val="00A212A8"/>
    <w:rPr>
      <w:b/>
      <w:bCs/>
    </w:rPr>
  </w:style>
  <w:style w:type="character" w:customStyle="1" w:styleId="CommentSubjectChar">
    <w:name w:val="Comment Subject Char"/>
    <w:basedOn w:val="CommentTextChar"/>
    <w:link w:val="CommentSubject"/>
    <w:rsid w:val="00A212A8"/>
    <w:rPr>
      <w:b/>
      <w:bCs/>
      <w:lang w:eastAsia="cs-CZ"/>
    </w:rPr>
  </w:style>
  <w:style w:type="paragraph" w:styleId="BalloonText">
    <w:name w:val="Balloon Text"/>
    <w:basedOn w:val="Normal"/>
    <w:link w:val="BalloonTextChar"/>
    <w:rsid w:val="00361128"/>
    <w:pPr>
      <w:spacing w:after="0" w:line="100" w:lineRule="atLeast"/>
    </w:pPr>
    <w:rPr>
      <w:rFonts w:ascii="Tahoma" w:hAnsi="Tahoma" w:cs="Tahoma"/>
      <w:sz w:val="16"/>
      <w:szCs w:val="16"/>
    </w:rPr>
  </w:style>
  <w:style w:type="character" w:customStyle="1" w:styleId="BalloonTextChar">
    <w:name w:val="Balloon Text Char"/>
    <w:basedOn w:val="DefaultParagraphFont"/>
    <w:link w:val="BalloonText"/>
    <w:rsid w:val="00A212A8"/>
    <w:rPr>
      <w:rFonts w:ascii="Tahoma" w:hAnsi="Tahoma" w:cs="Tahoma"/>
      <w:sz w:val="16"/>
      <w:szCs w:val="16"/>
      <w:lang w:eastAsia="cs-CZ"/>
    </w:rPr>
  </w:style>
  <w:style w:type="character" w:styleId="FootnoteReference">
    <w:name w:val="footnote reference"/>
    <w:semiHidden/>
    <w:rsid w:val="007579DF"/>
    <w:rPr>
      <w:vertAlign w:val="superscript"/>
    </w:rPr>
  </w:style>
  <w:style w:type="paragraph" w:styleId="FootnoteText">
    <w:name w:val="footnote text"/>
    <w:basedOn w:val="Normal"/>
    <w:link w:val="FootnoteTextChar"/>
    <w:uiPriority w:val="99"/>
    <w:semiHidden/>
    <w:rsid w:val="007579DF"/>
    <w:pPr>
      <w:spacing w:line="240" w:lineRule="auto"/>
    </w:pPr>
    <w:rPr>
      <w:rFonts w:ascii="Times" w:eastAsia="Cambria" w:hAnsi="Times"/>
      <w:sz w:val="20"/>
      <w:szCs w:val="20"/>
    </w:rPr>
  </w:style>
  <w:style w:type="character" w:customStyle="1" w:styleId="FootnoteTextChar">
    <w:name w:val="Footnote Text Char"/>
    <w:basedOn w:val="DefaultParagraphFont"/>
    <w:link w:val="FootnoteText"/>
    <w:rsid w:val="007579DF"/>
    <w:rPr>
      <w:rFonts w:ascii="Times" w:eastAsia="Cambria" w:hAnsi="Times"/>
      <w:lang w:val="cs-CZ" w:eastAsia="cs-CZ"/>
    </w:rPr>
  </w:style>
  <w:style w:type="paragraph" w:styleId="Revision">
    <w:name w:val="Revision"/>
    <w:rsid w:val="00361128"/>
    <w:pPr>
      <w:suppressAutoHyphens/>
    </w:pPr>
    <w:rPr>
      <w:sz w:val="22"/>
      <w:szCs w:val="22"/>
    </w:rPr>
  </w:style>
  <w:style w:type="paragraph" w:customStyle="1" w:styleId="CM1">
    <w:name w:val="CM1"/>
    <w:basedOn w:val="Normal"/>
    <w:rsid w:val="00361128"/>
    <w:pPr>
      <w:spacing w:after="0" w:line="100" w:lineRule="atLeast"/>
    </w:pPr>
    <w:rPr>
      <w:rFonts w:ascii="Helvetica Linotype" w:hAnsi="Helvetica Linotype"/>
      <w:sz w:val="24"/>
      <w:szCs w:val="24"/>
    </w:rPr>
  </w:style>
  <w:style w:type="paragraph" w:styleId="NormalWeb">
    <w:name w:val="Normal (Web)"/>
    <w:basedOn w:val="Normal"/>
    <w:rsid w:val="00361128"/>
    <w:pPr>
      <w:spacing w:before="100" w:after="100" w:line="100" w:lineRule="atLeast"/>
    </w:pPr>
    <w:rPr>
      <w:rFonts w:ascii="Times New Roman" w:eastAsia="Times New Roman" w:hAnsi="Times New Roman"/>
      <w:sz w:val="24"/>
      <w:szCs w:val="24"/>
    </w:rPr>
  </w:style>
  <w:style w:type="paragraph" w:styleId="Header">
    <w:name w:val="header"/>
    <w:basedOn w:val="Normal"/>
    <w:link w:val="HeaderChar"/>
    <w:rsid w:val="00361128"/>
    <w:pPr>
      <w:suppressLineNumbers/>
      <w:tabs>
        <w:tab w:val="center" w:pos="4536"/>
        <w:tab w:val="right" w:pos="9072"/>
      </w:tabs>
    </w:pPr>
  </w:style>
  <w:style w:type="character" w:customStyle="1" w:styleId="HeaderChar">
    <w:name w:val="Header Char"/>
    <w:basedOn w:val="DefaultParagraphFont"/>
    <w:link w:val="Header"/>
    <w:rsid w:val="00D00F61"/>
    <w:rPr>
      <w:sz w:val="22"/>
      <w:szCs w:val="22"/>
      <w:lang w:eastAsia="cs-CZ"/>
    </w:rPr>
  </w:style>
  <w:style w:type="paragraph" w:styleId="Footer">
    <w:name w:val="footer"/>
    <w:basedOn w:val="Normal"/>
    <w:link w:val="FooterChar"/>
    <w:rsid w:val="00361128"/>
    <w:pPr>
      <w:suppressLineNumbers/>
      <w:tabs>
        <w:tab w:val="center" w:pos="4536"/>
        <w:tab w:val="right" w:pos="9072"/>
      </w:tabs>
    </w:pPr>
  </w:style>
  <w:style w:type="character" w:customStyle="1" w:styleId="FooterChar">
    <w:name w:val="Footer Char"/>
    <w:basedOn w:val="DefaultParagraphFont"/>
    <w:link w:val="Footer"/>
    <w:rsid w:val="00D00F61"/>
    <w:rPr>
      <w:sz w:val="22"/>
      <w:szCs w:val="22"/>
      <w:lang w:eastAsia="cs-CZ"/>
    </w:rPr>
  </w:style>
  <w:style w:type="paragraph" w:customStyle="1" w:styleId="Headline1">
    <w:name w:val="Headline 1"/>
    <w:rsid w:val="00361128"/>
    <w:pPr>
      <w:suppressAutoHyphens/>
    </w:pPr>
    <w:rPr>
      <w:rFonts w:ascii="Helvetica" w:eastAsia="Times New Roman" w:hAnsi="Helvetica" w:cs="Helvetica"/>
      <w:b/>
      <w:bCs/>
      <w:sz w:val="40"/>
      <w:szCs w:val="40"/>
    </w:rPr>
  </w:style>
  <w:style w:type="paragraph" w:customStyle="1" w:styleId="Text">
    <w:name w:val="Text"/>
    <w:rsid w:val="007914C0"/>
    <w:pPr>
      <w:jc w:val="both"/>
    </w:pPr>
    <w:rPr>
      <w:rFonts w:ascii="Arial" w:eastAsia="Times New Roman" w:hAnsi="Arial" w:cs="Arial"/>
      <w:color w:val="FF00FF"/>
      <w:sz w:val="19"/>
      <w:szCs w:val="19"/>
    </w:rPr>
  </w:style>
  <w:style w:type="character" w:styleId="Hyperlink">
    <w:name w:val="Hyperlink"/>
    <w:rsid w:val="007914C0"/>
    <w:rPr>
      <w:color w:val="0000FF"/>
      <w:u w:val="single"/>
    </w:rPr>
  </w:style>
  <w:style w:type="paragraph" w:customStyle="1" w:styleId="HeadFollowLines">
    <w:name w:val="Head Follow Lines"/>
    <w:rsid w:val="00361128"/>
    <w:pPr>
      <w:widowControl w:val="0"/>
      <w:suppressAutoHyphens/>
    </w:pPr>
  </w:style>
  <w:style w:type="paragraph" w:customStyle="1" w:styleId="Head1Line">
    <w:name w:val="Head 1. Line"/>
    <w:rsid w:val="00361128"/>
    <w:pPr>
      <w:tabs>
        <w:tab w:val="left" w:pos="1418"/>
      </w:tabs>
      <w:suppressAutoHyphens/>
    </w:pPr>
    <w:rPr>
      <w:rFonts w:ascii="Helvetica" w:eastAsia="Times New Roman" w:hAnsi="Helvetica" w:cs="Helvetica"/>
      <w:sz w:val="19"/>
      <w:szCs w:val="19"/>
    </w:rPr>
  </w:style>
  <w:style w:type="character" w:styleId="FollowedHyperlink">
    <w:name w:val="FollowedHyperlink"/>
    <w:rsid w:val="007914C0"/>
    <w:rPr>
      <w:color w:val="800080"/>
      <w:u w:val="single"/>
    </w:rPr>
  </w:style>
  <w:style w:type="paragraph" w:customStyle="1" w:styleId="Headline">
    <w:name w:val="Headline"/>
    <w:basedOn w:val="Head1Line"/>
    <w:rsid w:val="00361128"/>
  </w:style>
  <w:style w:type="paragraph" w:customStyle="1" w:styleId="Headline2">
    <w:name w:val="Headline 2"/>
    <w:basedOn w:val="Normal"/>
    <w:rsid w:val="00361128"/>
    <w:pPr>
      <w:tabs>
        <w:tab w:val="left" w:pos="1843"/>
      </w:tabs>
      <w:spacing w:line="100" w:lineRule="atLeast"/>
      <w:ind w:left="1843" w:hanging="1843"/>
    </w:pPr>
    <w:rPr>
      <w:rFonts w:ascii="Trebuchet MS Bold" w:eastAsia="Cambria" w:hAnsi="Trebuchet MS Bold"/>
      <w:color w:val="262727"/>
      <w:sz w:val="32"/>
      <w:szCs w:val="24"/>
    </w:rPr>
  </w:style>
  <w:style w:type="paragraph" w:customStyle="1" w:styleId="DateandVenue">
    <w:name w:val="Date and Venue"/>
    <w:rsid w:val="00361128"/>
    <w:pPr>
      <w:tabs>
        <w:tab w:val="left" w:pos="0"/>
      </w:tabs>
      <w:suppressAutoHyphens/>
      <w:spacing w:after="100"/>
      <w:jc w:val="both"/>
    </w:pPr>
    <w:rPr>
      <w:rFonts w:ascii="Trebuchet MS Bold" w:eastAsia="Cambria" w:hAnsi="Trebuchet MS Bold"/>
      <w:color w:val="003777"/>
      <w:sz w:val="22"/>
      <w:szCs w:val="24"/>
    </w:rPr>
  </w:style>
  <w:style w:type="paragraph" w:customStyle="1" w:styleId="Entry1withLine">
    <w:name w:val="Entry 1 with Line"/>
    <w:rsid w:val="00361128"/>
    <w:pPr>
      <w:pBdr>
        <w:bottom w:val="single" w:sz="4" w:space="10" w:color="000000"/>
      </w:pBdr>
      <w:tabs>
        <w:tab w:val="left" w:pos="1843"/>
        <w:tab w:val="left" w:pos="2124"/>
        <w:tab w:val="left" w:pos="2832"/>
        <w:tab w:val="left" w:pos="6980"/>
      </w:tabs>
      <w:suppressAutoHyphens/>
      <w:spacing w:after="200"/>
    </w:pPr>
    <w:rPr>
      <w:rFonts w:ascii="Trebuchet MS" w:eastAsia="Cambria" w:hAnsi="Trebuchet MS"/>
      <w:color w:val="262727"/>
      <w:sz w:val="22"/>
      <w:szCs w:val="24"/>
    </w:rPr>
  </w:style>
  <w:style w:type="paragraph" w:customStyle="1" w:styleId="Entry1">
    <w:name w:val="Entry 1"/>
    <w:rsid w:val="00361128"/>
    <w:pPr>
      <w:tabs>
        <w:tab w:val="left" w:pos="1843"/>
      </w:tabs>
      <w:suppressAutoHyphens/>
      <w:spacing w:after="100"/>
    </w:pPr>
    <w:rPr>
      <w:rFonts w:ascii="Trebuchet MS" w:eastAsia="Cambria" w:hAnsi="Trebuchet MS"/>
      <w:color w:val="262727"/>
      <w:sz w:val="22"/>
      <w:szCs w:val="24"/>
    </w:rPr>
  </w:style>
  <w:style w:type="paragraph" w:customStyle="1" w:styleId="NameofEvent">
    <w:name w:val="Name of Event"/>
    <w:rsid w:val="00361128"/>
    <w:pPr>
      <w:suppressAutoHyphens/>
      <w:spacing w:after="100"/>
    </w:pPr>
    <w:rPr>
      <w:rFonts w:ascii="Trebuchet MS Bold" w:eastAsia="Cambria" w:hAnsi="Trebuchet MS Bold"/>
      <w:color w:val="262727"/>
      <w:sz w:val="24"/>
      <w:szCs w:val="24"/>
    </w:rPr>
  </w:style>
  <w:style w:type="paragraph" w:customStyle="1" w:styleId="NameofEventDate">
    <w:name w:val="Name of Event Date"/>
    <w:rsid w:val="00361128"/>
    <w:pPr>
      <w:pBdr>
        <w:bottom w:val="single" w:sz="4" w:space="1" w:color="000080"/>
      </w:pBdr>
      <w:suppressAutoHyphens/>
      <w:spacing w:after="200"/>
    </w:pPr>
    <w:rPr>
      <w:rFonts w:ascii="Trebuchet MS" w:eastAsia="Cambria" w:hAnsi="Trebuchet MS"/>
      <w:color w:val="262727"/>
      <w:sz w:val="18"/>
      <w:szCs w:val="24"/>
    </w:rPr>
  </w:style>
  <w:style w:type="character" w:customStyle="1" w:styleId="EndnoteTextChar">
    <w:name w:val="Endnote Text Char"/>
    <w:basedOn w:val="DefaultParagraphFont"/>
    <w:link w:val="EndnoteText"/>
    <w:rsid w:val="007914C0"/>
    <w:rPr>
      <w:rFonts w:ascii="Times New Roman" w:eastAsia="Times New Roman" w:hAnsi="Times New Roman"/>
      <w:lang w:val="cs-CZ"/>
    </w:rPr>
  </w:style>
  <w:style w:type="paragraph" w:styleId="EndnoteText">
    <w:name w:val="endnote text"/>
    <w:basedOn w:val="Normal"/>
    <w:link w:val="EndnoteTextChar"/>
    <w:uiPriority w:val="99"/>
    <w:semiHidden/>
    <w:unhideWhenUsed/>
    <w:rsid w:val="007914C0"/>
    <w:pPr>
      <w:spacing w:line="240" w:lineRule="auto"/>
    </w:pPr>
    <w:rPr>
      <w:rFonts w:ascii="Times New Roman" w:eastAsia="Times New Roman" w:hAnsi="Times New Roman"/>
      <w:sz w:val="20"/>
      <w:szCs w:val="20"/>
    </w:rPr>
  </w:style>
  <w:style w:type="character" w:styleId="EndnoteReference">
    <w:name w:val="endnote reference"/>
    <w:uiPriority w:val="99"/>
    <w:semiHidden/>
    <w:unhideWhenUsed/>
    <w:rsid w:val="007914C0"/>
    <w:rPr>
      <w:vertAlign w:val="superscript"/>
    </w:rPr>
  </w:style>
  <w:style w:type="paragraph" w:customStyle="1" w:styleId="BulletNormal">
    <w:name w:val="Bullet Normal"/>
    <w:rsid w:val="00361128"/>
    <w:pPr>
      <w:tabs>
        <w:tab w:val="left" w:pos="567"/>
      </w:tabs>
      <w:suppressAutoHyphens/>
      <w:spacing w:after="200"/>
    </w:pPr>
    <w:rPr>
      <w:rFonts w:ascii="Cambria" w:eastAsia="Cambria" w:hAnsi="Cambria"/>
      <w:sz w:val="24"/>
      <w:szCs w:val="24"/>
    </w:rPr>
  </w:style>
  <w:style w:type="paragraph" w:customStyle="1" w:styleId="StyleStyleHeading2Bold10pt">
    <w:name w:val="Style Style Heading 2 + Bold + 10 pt"/>
    <w:basedOn w:val="Normal"/>
    <w:rsid w:val="00361128"/>
    <w:pPr>
      <w:keepNext/>
      <w:numPr>
        <w:ilvl w:val="1"/>
      </w:numPr>
      <w:tabs>
        <w:tab w:val="num" w:pos="3220"/>
      </w:tabs>
      <w:spacing w:after="240" w:line="100" w:lineRule="atLeast"/>
      <w:ind w:left="3220" w:hanging="360"/>
      <w:outlineLvl w:val="1"/>
    </w:pPr>
    <w:rPr>
      <w:rFonts w:ascii="Trebuchet MS" w:eastAsia="Cambria" w:hAnsi="Trebuchet MS" w:cs="Arial"/>
      <w:b/>
      <w:bCs/>
      <w:color w:val="0F3277"/>
      <w:sz w:val="24"/>
      <w:szCs w:val="28"/>
    </w:rPr>
  </w:style>
  <w:style w:type="character" w:customStyle="1" w:styleId="apple-style-span">
    <w:name w:val="apple-style-span"/>
    <w:basedOn w:val="DefaultParagraphFont"/>
    <w:rsid w:val="007914C0"/>
  </w:style>
  <w:style w:type="character" w:customStyle="1" w:styleId="apple-converted-space">
    <w:name w:val="apple-converted-space"/>
    <w:basedOn w:val="DefaultParagraphFont"/>
    <w:rsid w:val="007914C0"/>
  </w:style>
  <w:style w:type="paragraph" w:styleId="BodyText2">
    <w:name w:val="Body Text 2"/>
    <w:basedOn w:val="Normal"/>
    <w:link w:val="BodyText2Char"/>
    <w:rsid w:val="007914C0"/>
    <w:pPr>
      <w:spacing w:after="120" w:line="360" w:lineRule="auto"/>
      <w:jc w:val="both"/>
    </w:pPr>
    <w:rPr>
      <w:rFonts w:ascii="Arial" w:eastAsia="Times New Roman" w:hAnsi="Arial"/>
      <w:szCs w:val="24"/>
    </w:rPr>
  </w:style>
  <w:style w:type="character" w:customStyle="1" w:styleId="BodyText2Char">
    <w:name w:val="Body Text 2 Char"/>
    <w:basedOn w:val="DefaultParagraphFont"/>
    <w:link w:val="BodyText2"/>
    <w:rsid w:val="007914C0"/>
    <w:rPr>
      <w:rFonts w:ascii="Arial" w:eastAsia="Times New Roman" w:hAnsi="Arial"/>
      <w:sz w:val="22"/>
      <w:szCs w:val="24"/>
      <w:lang w:val="cs-CZ" w:eastAsia="cs-CZ"/>
    </w:rPr>
  </w:style>
  <w:style w:type="paragraph" w:customStyle="1" w:styleId="ListParagraph1">
    <w:name w:val="List Paragraph1"/>
    <w:basedOn w:val="Normal"/>
    <w:link w:val="ListParagraphChar"/>
    <w:rsid w:val="00361128"/>
    <w:pPr>
      <w:spacing w:after="0" w:line="100" w:lineRule="atLeast"/>
      <w:ind w:left="720"/>
    </w:pPr>
    <w:rPr>
      <w:rFonts w:ascii="Trebuchet MS" w:eastAsia="Times New Roman" w:hAnsi="Trebuchet MS"/>
      <w:sz w:val="20"/>
      <w:szCs w:val="24"/>
    </w:rPr>
  </w:style>
  <w:style w:type="character" w:customStyle="1" w:styleId="ListParagraphChar">
    <w:name w:val="List Paragraph Char"/>
    <w:link w:val="ListParagraph1"/>
    <w:rsid w:val="007914C0"/>
    <w:rPr>
      <w:rFonts w:ascii="Trebuchet MS" w:eastAsia="Times New Roman" w:hAnsi="Trebuchet MS"/>
      <w:szCs w:val="24"/>
      <w:lang w:val="cs-CZ" w:eastAsia="cs-CZ"/>
    </w:rPr>
  </w:style>
  <w:style w:type="paragraph" w:customStyle="1" w:styleId="Revision1">
    <w:name w:val="Revision1"/>
    <w:rsid w:val="00361128"/>
    <w:pPr>
      <w:suppressAutoHyphens/>
    </w:pPr>
    <w:rPr>
      <w:rFonts w:ascii="Cambria" w:eastAsia="Cambria" w:hAnsi="Cambria"/>
      <w:sz w:val="24"/>
      <w:szCs w:val="24"/>
    </w:rPr>
  </w:style>
  <w:style w:type="paragraph" w:customStyle="1" w:styleId="msolistparagraph0">
    <w:name w:val="msolistparagraph"/>
    <w:basedOn w:val="Normal"/>
    <w:rsid w:val="00361128"/>
    <w:pPr>
      <w:spacing w:after="0" w:line="100" w:lineRule="atLeast"/>
      <w:ind w:left="720"/>
    </w:pPr>
    <w:rPr>
      <w:rFonts w:ascii="Times New Roman" w:eastAsia="Times New Roman" w:hAnsi="Times New Roman"/>
      <w:sz w:val="24"/>
      <w:szCs w:val="24"/>
    </w:rPr>
  </w:style>
  <w:style w:type="paragraph" w:styleId="ListParagraph">
    <w:name w:val="List Paragraph"/>
    <w:basedOn w:val="Normal"/>
    <w:qFormat/>
    <w:rsid w:val="007914C0"/>
    <w:pPr>
      <w:ind w:left="720"/>
    </w:pPr>
  </w:style>
  <w:style w:type="paragraph" w:customStyle="1" w:styleId="Default">
    <w:name w:val="Default"/>
    <w:rsid w:val="00361128"/>
    <w:pPr>
      <w:suppressAutoHyphens/>
    </w:pPr>
    <w:rPr>
      <w:rFonts w:eastAsia="Times New Roman" w:cs="Calibri"/>
      <w:color w:val="000000"/>
      <w:sz w:val="24"/>
      <w:szCs w:val="24"/>
    </w:rPr>
  </w:style>
  <w:style w:type="character" w:customStyle="1" w:styleId="CommentReference1">
    <w:name w:val="Comment Reference1"/>
    <w:basedOn w:val="DefaultParagraphFont"/>
    <w:rsid w:val="00086F36"/>
    <w:rPr>
      <w:sz w:val="16"/>
      <w:szCs w:val="16"/>
    </w:rPr>
  </w:style>
  <w:style w:type="character" w:customStyle="1" w:styleId="FootnoteReference1">
    <w:name w:val="Footnote Reference1"/>
    <w:rsid w:val="00086F36"/>
    <w:rPr>
      <w:vertAlign w:val="superscript"/>
    </w:rPr>
  </w:style>
  <w:style w:type="character" w:customStyle="1" w:styleId="EndnoteReference1">
    <w:name w:val="Endnote Reference1"/>
    <w:rsid w:val="00086F36"/>
    <w:rPr>
      <w:vertAlign w:val="superscript"/>
    </w:rPr>
  </w:style>
  <w:style w:type="character" w:customStyle="1" w:styleId="ListLabel1">
    <w:name w:val="ListLabel 1"/>
    <w:rsid w:val="00086F36"/>
    <w:rPr>
      <w:rFonts w:eastAsia="Cambria" w:cs="Arial"/>
    </w:rPr>
  </w:style>
  <w:style w:type="character" w:customStyle="1" w:styleId="ListLabel2">
    <w:name w:val="ListLabel 2"/>
    <w:rsid w:val="00086F36"/>
    <w:rPr>
      <w:rFonts w:cs="Courier New"/>
    </w:rPr>
  </w:style>
  <w:style w:type="character" w:customStyle="1" w:styleId="ListLabel3">
    <w:name w:val="ListLabel 3"/>
    <w:rsid w:val="00086F36"/>
    <w:rPr>
      <w:color w:val="548DD4"/>
    </w:rPr>
  </w:style>
  <w:style w:type="character" w:customStyle="1" w:styleId="ListLabel4">
    <w:name w:val="ListLabel 4"/>
    <w:rsid w:val="00086F36"/>
    <w:rPr>
      <w:rFonts w:eastAsia="Times New Roman" w:cs="Calibri"/>
    </w:rPr>
  </w:style>
  <w:style w:type="character" w:customStyle="1" w:styleId="ListLabel5">
    <w:name w:val="ListLabel 5"/>
    <w:rsid w:val="00086F36"/>
    <w:rPr>
      <w:b/>
      <w:u w:val="none"/>
    </w:rPr>
  </w:style>
  <w:style w:type="paragraph" w:customStyle="1" w:styleId="Titre1">
    <w:name w:val="Titre1"/>
    <w:basedOn w:val="Normal"/>
    <w:next w:val="BodyText"/>
    <w:rsid w:val="00086F36"/>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086F36"/>
    <w:pPr>
      <w:spacing w:after="120"/>
    </w:pPr>
  </w:style>
  <w:style w:type="character" w:customStyle="1" w:styleId="BodyTextChar">
    <w:name w:val="Body Text Char"/>
    <w:basedOn w:val="DefaultParagraphFont"/>
    <w:link w:val="BodyText"/>
    <w:rsid w:val="00086F36"/>
    <w:rPr>
      <w:sz w:val="22"/>
      <w:szCs w:val="22"/>
      <w:lang w:eastAsia="cs-CZ"/>
    </w:rPr>
  </w:style>
  <w:style w:type="paragraph" w:styleId="List">
    <w:name w:val="List"/>
    <w:basedOn w:val="BodyText"/>
    <w:rsid w:val="00086F36"/>
  </w:style>
  <w:style w:type="paragraph" w:customStyle="1" w:styleId="Lgende1">
    <w:name w:val="Légende1"/>
    <w:basedOn w:val="Normal"/>
    <w:rsid w:val="00086F36"/>
    <w:pPr>
      <w:suppressLineNumbers/>
      <w:spacing w:before="120" w:after="120"/>
    </w:pPr>
    <w:rPr>
      <w:i/>
      <w:iCs/>
      <w:sz w:val="24"/>
      <w:szCs w:val="24"/>
    </w:rPr>
  </w:style>
  <w:style w:type="paragraph" w:customStyle="1" w:styleId="Index">
    <w:name w:val="Index"/>
    <w:basedOn w:val="Normal"/>
    <w:rsid w:val="00086F36"/>
    <w:pPr>
      <w:suppressLineNumbers/>
    </w:pPr>
  </w:style>
  <w:style w:type="paragraph" w:customStyle="1" w:styleId="Titredetabledesmatires">
    <w:name w:val="Titre de table des matières"/>
    <w:basedOn w:val="Heading1"/>
    <w:rsid w:val="00361128"/>
    <w:pPr>
      <w:suppressLineNumbers/>
      <w:tabs>
        <w:tab w:val="clear" w:pos="432"/>
      </w:tabs>
      <w:ind w:left="0" w:firstLine="0"/>
    </w:pPr>
    <w:rPr>
      <w:sz w:val="32"/>
      <w:szCs w:val="32"/>
    </w:rPr>
  </w:style>
  <w:style w:type="paragraph" w:customStyle="1" w:styleId="CommentText1">
    <w:name w:val="Comment Text1"/>
    <w:basedOn w:val="Normal"/>
    <w:rsid w:val="00086F36"/>
    <w:rPr>
      <w:sz w:val="20"/>
      <w:szCs w:val="20"/>
    </w:rPr>
  </w:style>
  <w:style w:type="paragraph" w:customStyle="1" w:styleId="CommentSubject1">
    <w:name w:val="Comment Subject1"/>
    <w:basedOn w:val="CommentText1"/>
    <w:rsid w:val="00086F36"/>
    <w:rPr>
      <w:b/>
      <w:bCs/>
    </w:rPr>
  </w:style>
  <w:style w:type="paragraph" w:customStyle="1" w:styleId="FootnoteText1">
    <w:name w:val="Footnote Text1"/>
    <w:basedOn w:val="Normal"/>
    <w:rsid w:val="00086F36"/>
    <w:pPr>
      <w:spacing w:line="100" w:lineRule="atLeast"/>
    </w:pPr>
    <w:rPr>
      <w:rFonts w:ascii="Times" w:eastAsia="Cambria" w:hAnsi="Times"/>
      <w:sz w:val="20"/>
      <w:szCs w:val="20"/>
    </w:rPr>
  </w:style>
  <w:style w:type="paragraph" w:customStyle="1" w:styleId="Texte">
    <w:name w:val="Texte"/>
    <w:basedOn w:val="Lgende1"/>
    <w:rsid w:val="00086F36"/>
    <w:pPr>
      <w:jc w:val="both"/>
    </w:pPr>
    <w:rPr>
      <w:rFonts w:ascii="Arial" w:eastAsia="Times New Roman" w:hAnsi="Arial" w:cs="Arial"/>
      <w:color w:val="FF00FF"/>
      <w:sz w:val="19"/>
      <w:szCs w:val="19"/>
    </w:rPr>
  </w:style>
  <w:style w:type="paragraph" w:customStyle="1" w:styleId="EndnoteText1">
    <w:name w:val="Endnote Text1"/>
    <w:basedOn w:val="Normal"/>
    <w:rsid w:val="00086F36"/>
    <w:pPr>
      <w:spacing w:line="100" w:lineRule="atLeast"/>
    </w:pPr>
    <w:rPr>
      <w:rFonts w:ascii="Times New Roman" w:eastAsia="Times New Roman" w:hAnsi="Times New Roman"/>
      <w:sz w:val="20"/>
      <w:szCs w:val="20"/>
    </w:rPr>
  </w:style>
  <w:style w:type="paragraph" w:customStyle="1" w:styleId="Contenudetableau">
    <w:name w:val="Contenu de tableau"/>
    <w:basedOn w:val="Normal"/>
    <w:rsid w:val="00086F36"/>
    <w:pPr>
      <w:suppressLineNumbers/>
    </w:pPr>
  </w:style>
  <w:style w:type="paragraph" w:customStyle="1" w:styleId="Titredetableau">
    <w:name w:val="Titre de tableau"/>
    <w:basedOn w:val="Contenudetableau"/>
    <w:rsid w:val="00086F36"/>
    <w:pPr>
      <w:jc w:val="center"/>
    </w:pPr>
    <w:rPr>
      <w:b/>
      <w:bCs/>
    </w:rPr>
  </w:style>
  <w:style w:type="character" w:customStyle="1" w:styleId="CommentTextChar1">
    <w:name w:val="Comment Text Char1"/>
    <w:basedOn w:val="DefaultParagraphFont"/>
    <w:uiPriority w:val="99"/>
    <w:semiHidden/>
    <w:rsid w:val="00086F36"/>
    <w:rPr>
      <w:rFonts w:ascii="Calibri" w:eastAsia="Calibri" w:hAnsi="Calibri"/>
      <w:lang w:val="cs-CZ" w:eastAsia="cs-CZ"/>
    </w:rPr>
  </w:style>
  <w:style w:type="character" w:customStyle="1" w:styleId="CommentSubjectChar1">
    <w:name w:val="Comment Subject Char1"/>
    <w:basedOn w:val="CommentTextChar1"/>
    <w:uiPriority w:val="99"/>
    <w:semiHidden/>
    <w:rsid w:val="00086F36"/>
    <w:rPr>
      <w:rFonts w:ascii="Calibri" w:eastAsia="Calibri" w:hAnsi="Calibri"/>
      <w:b/>
      <w:bCs/>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6239">
      <w:bodyDiv w:val="1"/>
      <w:marLeft w:val="0"/>
      <w:marRight w:val="0"/>
      <w:marTop w:val="0"/>
      <w:marBottom w:val="0"/>
      <w:divBdr>
        <w:top w:val="none" w:sz="0" w:space="0" w:color="auto"/>
        <w:left w:val="none" w:sz="0" w:space="0" w:color="auto"/>
        <w:bottom w:val="none" w:sz="0" w:space="0" w:color="auto"/>
        <w:right w:val="none" w:sz="0" w:space="0" w:color="auto"/>
      </w:divBdr>
    </w:div>
    <w:div w:id="256061053">
      <w:bodyDiv w:val="1"/>
      <w:marLeft w:val="0"/>
      <w:marRight w:val="0"/>
      <w:marTop w:val="0"/>
      <w:marBottom w:val="0"/>
      <w:divBdr>
        <w:top w:val="none" w:sz="0" w:space="0" w:color="auto"/>
        <w:left w:val="none" w:sz="0" w:space="0" w:color="auto"/>
        <w:bottom w:val="none" w:sz="0" w:space="0" w:color="auto"/>
        <w:right w:val="none" w:sz="0" w:space="0" w:color="auto"/>
      </w:divBdr>
    </w:div>
    <w:div w:id="303702366">
      <w:bodyDiv w:val="1"/>
      <w:marLeft w:val="0"/>
      <w:marRight w:val="0"/>
      <w:marTop w:val="0"/>
      <w:marBottom w:val="0"/>
      <w:divBdr>
        <w:top w:val="none" w:sz="0" w:space="0" w:color="auto"/>
        <w:left w:val="none" w:sz="0" w:space="0" w:color="auto"/>
        <w:bottom w:val="none" w:sz="0" w:space="0" w:color="auto"/>
        <w:right w:val="none" w:sz="0" w:space="0" w:color="auto"/>
      </w:divBdr>
    </w:div>
    <w:div w:id="388724407">
      <w:bodyDiv w:val="1"/>
      <w:marLeft w:val="0"/>
      <w:marRight w:val="0"/>
      <w:marTop w:val="0"/>
      <w:marBottom w:val="0"/>
      <w:divBdr>
        <w:top w:val="none" w:sz="0" w:space="0" w:color="auto"/>
        <w:left w:val="none" w:sz="0" w:space="0" w:color="auto"/>
        <w:bottom w:val="none" w:sz="0" w:space="0" w:color="auto"/>
        <w:right w:val="none" w:sz="0" w:space="0" w:color="auto"/>
      </w:divBdr>
    </w:div>
    <w:div w:id="436412041">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90171537">
      <w:bodyDiv w:val="1"/>
      <w:marLeft w:val="0"/>
      <w:marRight w:val="0"/>
      <w:marTop w:val="0"/>
      <w:marBottom w:val="0"/>
      <w:divBdr>
        <w:top w:val="none" w:sz="0" w:space="0" w:color="auto"/>
        <w:left w:val="none" w:sz="0" w:space="0" w:color="auto"/>
        <w:bottom w:val="none" w:sz="0" w:space="0" w:color="auto"/>
        <w:right w:val="none" w:sz="0" w:space="0" w:color="auto"/>
      </w:divBdr>
    </w:div>
    <w:div w:id="495000513">
      <w:bodyDiv w:val="1"/>
      <w:marLeft w:val="0"/>
      <w:marRight w:val="0"/>
      <w:marTop w:val="0"/>
      <w:marBottom w:val="0"/>
      <w:divBdr>
        <w:top w:val="none" w:sz="0" w:space="0" w:color="auto"/>
        <w:left w:val="none" w:sz="0" w:space="0" w:color="auto"/>
        <w:bottom w:val="none" w:sz="0" w:space="0" w:color="auto"/>
        <w:right w:val="none" w:sz="0" w:space="0" w:color="auto"/>
      </w:divBdr>
    </w:div>
    <w:div w:id="501504541">
      <w:bodyDiv w:val="1"/>
      <w:marLeft w:val="0"/>
      <w:marRight w:val="0"/>
      <w:marTop w:val="0"/>
      <w:marBottom w:val="0"/>
      <w:divBdr>
        <w:top w:val="none" w:sz="0" w:space="0" w:color="auto"/>
        <w:left w:val="none" w:sz="0" w:space="0" w:color="auto"/>
        <w:bottom w:val="none" w:sz="0" w:space="0" w:color="auto"/>
        <w:right w:val="none" w:sz="0" w:space="0" w:color="auto"/>
      </w:divBdr>
    </w:div>
    <w:div w:id="519970098">
      <w:bodyDiv w:val="1"/>
      <w:marLeft w:val="0"/>
      <w:marRight w:val="0"/>
      <w:marTop w:val="0"/>
      <w:marBottom w:val="0"/>
      <w:divBdr>
        <w:top w:val="none" w:sz="0" w:space="0" w:color="auto"/>
        <w:left w:val="none" w:sz="0" w:space="0" w:color="auto"/>
        <w:bottom w:val="none" w:sz="0" w:space="0" w:color="auto"/>
        <w:right w:val="none" w:sz="0" w:space="0" w:color="auto"/>
      </w:divBdr>
      <w:divsChild>
        <w:div w:id="375475130">
          <w:marLeft w:val="0"/>
          <w:marRight w:val="0"/>
          <w:marTop w:val="0"/>
          <w:marBottom w:val="0"/>
          <w:divBdr>
            <w:top w:val="none" w:sz="0" w:space="0" w:color="auto"/>
            <w:left w:val="none" w:sz="0" w:space="0" w:color="auto"/>
            <w:bottom w:val="none" w:sz="0" w:space="0" w:color="auto"/>
            <w:right w:val="none" w:sz="0" w:space="0" w:color="auto"/>
          </w:divBdr>
        </w:div>
        <w:div w:id="792989074">
          <w:marLeft w:val="0"/>
          <w:marRight w:val="0"/>
          <w:marTop w:val="0"/>
          <w:marBottom w:val="0"/>
          <w:divBdr>
            <w:top w:val="none" w:sz="0" w:space="0" w:color="auto"/>
            <w:left w:val="none" w:sz="0" w:space="0" w:color="auto"/>
            <w:bottom w:val="none" w:sz="0" w:space="0" w:color="auto"/>
            <w:right w:val="none" w:sz="0" w:space="0" w:color="auto"/>
          </w:divBdr>
        </w:div>
        <w:div w:id="404887053">
          <w:marLeft w:val="0"/>
          <w:marRight w:val="0"/>
          <w:marTop w:val="0"/>
          <w:marBottom w:val="0"/>
          <w:divBdr>
            <w:top w:val="none" w:sz="0" w:space="0" w:color="auto"/>
            <w:left w:val="none" w:sz="0" w:space="0" w:color="auto"/>
            <w:bottom w:val="none" w:sz="0" w:space="0" w:color="auto"/>
            <w:right w:val="none" w:sz="0" w:space="0" w:color="auto"/>
          </w:divBdr>
        </w:div>
        <w:div w:id="1941061577">
          <w:marLeft w:val="0"/>
          <w:marRight w:val="0"/>
          <w:marTop w:val="0"/>
          <w:marBottom w:val="0"/>
          <w:divBdr>
            <w:top w:val="none" w:sz="0" w:space="0" w:color="auto"/>
            <w:left w:val="none" w:sz="0" w:space="0" w:color="auto"/>
            <w:bottom w:val="none" w:sz="0" w:space="0" w:color="auto"/>
            <w:right w:val="none" w:sz="0" w:space="0" w:color="auto"/>
          </w:divBdr>
        </w:div>
        <w:div w:id="529756380">
          <w:marLeft w:val="0"/>
          <w:marRight w:val="0"/>
          <w:marTop w:val="0"/>
          <w:marBottom w:val="0"/>
          <w:divBdr>
            <w:top w:val="none" w:sz="0" w:space="0" w:color="auto"/>
            <w:left w:val="none" w:sz="0" w:space="0" w:color="auto"/>
            <w:bottom w:val="none" w:sz="0" w:space="0" w:color="auto"/>
            <w:right w:val="none" w:sz="0" w:space="0" w:color="auto"/>
          </w:divBdr>
        </w:div>
        <w:div w:id="1115052827">
          <w:marLeft w:val="0"/>
          <w:marRight w:val="0"/>
          <w:marTop w:val="0"/>
          <w:marBottom w:val="0"/>
          <w:divBdr>
            <w:top w:val="none" w:sz="0" w:space="0" w:color="auto"/>
            <w:left w:val="none" w:sz="0" w:space="0" w:color="auto"/>
            <w:bottom w:val="none" w:sz="0" w:space="0" w:color="auto"/>
            <w:right w:val="none" w:sz="0" w:space="0" w:color="auto"/>
          </w:divBdr>
        </w:div>
        <w:div w:id="1338120126">
          <w:marLeft w:val="0"/>
          <w:marRight w:val="0"/>
          <w:marTop w:val="0"/>
          <w:marBottom w:val="0"/>
          <w:divBdr>
            <w:top w:val="none" w:sz="0" w:space="0" w:color="auto"/>
            <w:left w:val="none" w:sz="0" w:space="0" w:color="auto"/>
            <w:bottom w:val="none" w:sz="0" w:space="0" w:color="auto"/>
            <w:right w:val="none" w:sz="0" w:space="0" w:color="auto"/>
          </w:divBdr>
        </w:div>
        <w:div w:id="1802185852">
          <w:marLeft w:val="0"/>
          <w:marRight w:val="0"/>
          <w:marTop w:val="0"/>
          <w:marBottom w:val="0"/>
          <w:divBdr>
            <w:top w:val="none" w:sz="0" w:space="0" w:color="auto"/>
            <w:left w:val="none" w:sz="0" w:space="0" w:color="auto"/>
            <w:bottom w:val="none" w:sz="0" w:space="0" w:color="auto"/>
            <w:right w:val="none" w:sz="0" w:space="0" w:color="auto"/>
          </w:divBdr>
        </w:div>
        <w:div w:id="836071622">
          <w:marLeft w:val="0"/>
          <w:marRight w:val="0"/>
          <w:marTop w:val="0"/>
          <w:marBottom w:val="0"/>
          <w:divBdr>
            <w:top w:val="none" w:sz="0" w:space="0" w:color="auto"/>
            <w:left w:val="none" w:sz="0" w:space="0" w:color="auto"/>
            <w:bottom w:val="none" w:sz="0" w:space="0" w:color="auto"/>
            <w:right w:val="none" w:sz="0" w:space="0" w:color="auto"/>
          </w:divBdr>
        </w:div>
        <w:div w:id="2016414491">
          <w:marLeft w:val="0"/>
          <w:marRight w:val="0"/>
          <w:marTop w:val="0"/>
          <w:marBottom w:val="0"/>
          <w:divBdr>
            <w:top w:val="none" w:sz="0" w:space="0" w:color="auto"/>
            <w:left w:val="none" w:sz="0" w:space="0" w:color="auto"/>
            <w:bottom w:val="none" w:sz="0" w:space="0" w:color="auto"/>
            <w:right w:val="none" w:sz="0" w:space="0" w:color="auto"/>
          </w:divBdr>
        </w:div>
        <w:div w:id="502086782">
          <w:marLeft w:val="0"/>
          <w:marRight w:val="0"/>
          <w:marTop w:val="0"/>
          <w:marBottom w:val="0"/>
          <w:divBdr>
            <w:top w:val="none" w:sz="0" w:space="0" w:color="auto"/>
            <w:left w:val="none" w:sz="0" w:space="0" w:color="auto"/>
            <w:bottom w:val="none" w:sz="0" w:space="0" w:color="auto"/>
            <w:right w:val="none" w:sz="0" w:space="0" w:color="auto"/>
          </w:divBdr>
        </w:div>
        <w:div w:id="1507548651">
          <w:marLeft w:val="0"/>
          <w:marRight w:val="0"/>
          <w:marTop w:val="0"/>
          <w:marBottom w:val="0"/>
          <w:divBdr>
            <w:top w:val="none" w:sz="0" w:space="0" w:color="auto"/>
            <w:left w:val="none" w:sz="0" w:space="0" w:color="auto"/>
            <w:bottom w:val="none" w:sz="0" w:space="0" w:color="auto"/>
            <w:right w:val="none" w:sz="0" w:space="0" w:color="auto"/>
          </w:divBdr>
        </w:div>
        <w:div w:id="459809867">
          <w:marLeft w:val="0"/>
          <w:marRight w:val="0"/>
          <w:marTop w:val="0"/>
          <w:marBottom w:val="0"/>
          <w:divBdr>
            <w:top w:val="none" w:sz="0" w:space="0" w:color="auto"/>
            <w:left w:val="none" w:sz="0" w:space="0" w:color="auto"/>
            <w:bottom w:val="none" w:sz="0" w:space="0" w:color="auto"/>
            <w:right w:val="none" w:sz="0" w:space="0" w:color="auto"/>
          </w:divBdr>
        </w:div>
        <w:div w:id="1576473989">
          <w:marLeft w:val="0"/>
          <w:marRight w:val="0"/>
          <w:marTop w:val="0"/>
          <w:marBottom w:val="0"/>
          <w:divBdr>
            <w:top w:val="none" w:sz="0" w:space="0" w:color="auto"/>
            <w:left w:val="none" w:sz="0" w:space="0" w:color="auto"/>
            <w:bottom w:val="none" w:sz="0" w:space="0" w:color="auto"/>
            <w:right w:val="none" w:sz="0" w:space="0" w:color="auto"/>
          </w:divBdr>
        </w:div>
        <w:div w:id="538277038">
          <w:marLeft w:val="0"/>
          <w:marRight w:val="0"/>
          <w:marTop w:val="0"/>
          <w:marBottom w:val="0"/>
          <w:divBdr>
            <w:top w:val="none" w:sz="0" w:space="0" w:color="auto"/>
            <w:left w:val="none" w:sz="0" w:space="0" w:color="auto"/>
            <w:bottom w:val="none" w:sz="0" w:space="0" w:color="auto"/>
            <w:right w:val="none" w:sz="0" w:space="0" w:color="auto"/>
          </w:divBdr>
        </w:div>
        <w:div w:id="1707412403">
          <w:marLeft w:val="0"/>
          <w:marRight w:val="0"/>
          <w:marTop w:val="0"/>
          <w:marBottom w:val="0"/>
          <w:divBdr>
            <w:top w:val="none" w:sz="0" w:space="0" w:color="auto"/>
            <w:left w:val="none" w:sz="0" w:space="0" w:color="auto"/>
            <w:bottom w:val="none" w:sz="0" w:space="0" w:color="auto"/>
            <w:right w:val="none" w:sz="0" w:space="0" w:color="auto"/>
          </w:divBdr>
        </w:div>
        <w:div w:id="1430587206">
          <w:marLeft w:val="0"/>
          <w:marRight w:val="0"/>
          <w:marTop w:val="0"/>
          <w:marBottom w:val="0"/>
          <w:divBdr>
            <w:top w:val="none" w:sz="0" w:space="0" w:color="auto"/>
            <w:left w:val="none" w:sz="0" w:space="0" w:color="auto"/>
            <w:bottom w:val="none" w:sz="0" w:space="0" w:color="auto"/>
            <w:right w:val="none" w:sz="0" w:space="0" w:color="auto"/>
          </w:divBdr>
        </w:div>
        <w:div w:id="165902502">
          <w:marLeft w:val="0"/>
          <w:marRight w:val="0"/>
          <w:marTop w:val="0"/>
          <w:marBottom w:val="0"/>
          <w:divBdr>
            <w:top w:val="none" w:sz="0" w:space="0" w:color="auto"/>
            <w:left w:val="none" w:sz="0" w:space="0" w:color="auto"/>
            <w:bottom w:val="none" w:sz="0" w:space="0" w:color="auto"/>
            <w:right w:val="none" w:sz="0" w:space="0" w:color="auto"/>
          </w:divBdr>
        </w:div>
      </w:divsChild>
    </w:div>
    <w:div w:id="887448941">
      <w:bodyDiv w:val="1"/>
      <w:marLeft w:val="0"/>
      <w:marRight w:val="0"/>
      <w:marTop w:val="0"/>
      <w:marBottom w:val="0"/>
      <w:divBdr>
        <w:top w:val="none" w:sz="0" w:space="0" w:color="auto"/>
        <w:left w:val="none" w:sz="0" w:space="0" w:color="auto"/>
        <w:bottom w:val="none" w:sz="0" w:space="0" w:color="auto"/>
        <w:right w:val="none" w:sz="0" w:space="0" w:color="auto"/>
      </w:divBdr>
    </w:div>
    <w:div w:id="908881594">
      <w:bodyDiv w:val="1"/>
      <w:marLeft w:val="0"/>
      <w:marRight w:val="0"/>
      <w:marTop w:val="0"/>
      <w:marBottom w:val="0"/>
      <w:divBdr>
        <w:top w:val="none" w:sz="0" w:space="0" w:color="auto"/>
        <w:left w:val="none" w:sz="0" w:space="0" w:color="auto"/>
        <w:bottom w:val="none" w:sz="0" w:space="0" w:color="auto"/>
        <w:right w:val="none" w:sz="0" w:space="0" w:color="auto"/>
      </w:divBdr>
    </w:div>
    <w:div w:id="914516204">
      <w:bodyDiv w:val="1"/>
      <w:marLeft w:val="0"/>
      <w:marRight w:val="0"/>
      <w:marTop w:val="0"/>
      <w:marBottom w:val="0"/>
      <w:divBdr>
        <w:top w:val="none" w:sz="0" w:space="0" w:color="auto"/>
        <w:left w:val="none" w:sz="0" w:space="0" w:color="auto"/>
        <w:bottom w:val="none" w:sz="0" w:space="0" w:color="auto"/>
        <w:right w:val="none" w:sz="0" w:space="0" w:color="auto"/>
      </w:divBdr>
    </w:div>
    <w:div w:id="917401127">
      <w:bodyDiv w:val="1"/>
      <w:marLeft w:val="0"/>
      <w:marRight w:val="0"/>
      <w:marTop w:val="0"/>
      <w:marBottom w:val="0"/>
      <w:divBdr>
        <w:top w:val="none" w:sz="0" w:space="0" w:color="auto"/>
        <w:left w:val="none" w:sz="0" w:space="0" w:color="auto"/>
        <w:bottom w:val="none" w:sz="0" w:space="0" w:color="auto"/>
        <w:right w:val="none" w:sz="0" w:space="0" w:color="auto"/>
      </w:divBdr>
    </w:div>
    <w:div w:id="959382303">
      <w:bodyDiv w:val="1"/>
      <w:marLeft w:val="0"/>
      <w:marRight w:val="0"/>
      <w:marTop w:val="0"/>
      <w:marBottom w:val="0"/>
      <w:divBdr>
        <w:top w:val="none" w:sz="0" w:space="0" w:color="auto"/>
        <w:left w:val="none" w:sz="0" w:space="0" w:color="auto"/>
        <w:bottom w:val="none" w:sz="0" w:space="0" w:color="auto"/>
        <w:right w:val="none" w:sz="0" w:space="0" w:color="auto"/>
      </w:divBdr>
    </w:div>
    <w:div w:id="959411537">
      <w:bodyDiv w:val="1"/>
      <w:marLeft w:val="0"/>
      <w:marRight w:val="0"/>
      <w:marTop w:val="0"/>
      <w:marBottom w:val="0"/>
      <w:divBdr>
        <w:top w:val="none" w:sz="0" w:space="0" w:color="auto"/>
        <w:left w:val="none" w:sz="0" w:space="0" w:color="auto"/>
        <w:bottom w:val="none" w:sz="0" w:space="0" w:color="auto"/>
        <w:right w:val="none" w:sz="0" w:space="0" w:color="auto"/>
      </w:divBdr>
    </w:div>
    <w:div w:id="997614840">
      <w:bodyDiv w:val="1"/>
      <w:marLeft w:val="0"/>
      <w:marRight w:val="0"/>
      <w:marTop w:val="0"/>
      <w:marBottom w:val="0"/>
      <w:divBdr>
        <w:top w:val="none" w:sz="0" w:space="0" w:color="auto"/>
        <w:left w:val="none" w:sz="0" w:space="0" w:color="auto"/>
        <w:bottom w:val="none" w:sz="0" w:space="0" w:color="auto"/>
        <w:right w:val="none" w:sz="0" w:space="0" w:color="auto"/>
      </w:divBdr>
    </w:div>
    <w:div w:id="1001395322">
      <w:bodyDiv w:val="1"/>
      <w:marLeft w:val="0"/>
      <w:marRight w:val="0"/>
      <w:marTop w:val="0"/>
      <w:marBottom w:val="0"/>
      <w:divBdr>
        <w:top w:val="none" w:sz="0" w:space="0" w:color="auto"/>
        <w:left w:val="none" w:sz="0" w:space="0" w:color="auto"/>
        <w:bottom w:val="none" w:sz="0" w:space="0" w:color="auto"/>
        <w:right w:val="none" w:sz="0" w:space="0" w:color="auto"/>
      </w:divBdr>
    </w:div>
    <w:div w:id="1017467003">
      <w:bodyDiv w:val="1"/>
      <w:marLeft w:val="0"/>
      <w:marRight w:val="0"/>
      <w:marTop w:val="0"/>
      <w:marBottom w:val="0"/>
      <w:divBdr>
        <w:top w:val="none" w:sz="0" w:space="0" w:color="auto"/>
        <w:left w:val="none" w:sz="0" w:space="0" w:color="auto"/>
        <w:bottom w:val="none" w:sz="0" w:space="0" w:color="auto"/>
        <w:right w:val="none" w:sz="0" w:space="0" w:color="auto"/>
      </w:divBdr>
    </w:div>
    <w:div w:id="1044522840">
      <w:bodyDiv w:val="1"/>
      <w:marLeft w:val="0"/>
      <w:marRight w:val="0"/>
      <w:marTop w:val="0"/>
      <w:marBottom w:val="0"/>
      <w:divBdr>
        <w:top w:val="none" w:sz="0" w:space="0" w:color="auto"/>
        <w:left w:val="none" w:sz="0" w:space="0" w:color="auto"/>
        <w:bottom w:val="none" w:sz="0" w:space="0" w:color="auto"/>
        <w:right w:val="none" w:sz="0" w:space="0" w:color="auto"/>
      </w:divBdr>
    </w:div>
    <w:div w:id="1059548172">
      <w:bodyDiv w:val="1"/>
      <w:marLeft w:val="0"/>
      <w:marRight w:val="0"/>
      <w:marTop w:val="0"/>
      <w:marBottom w:val="0"/>
      <w:divBdr>
        <w:top w:val="none" w:sz="0" w:space="0" w:color="auto"/>
        <w:left w:val="none" w:sz="0" w:space="0" w:color="auto"/>
        <w:bottom w:val="none" w:sz="0" w:space="0" w:color="auto"/>
        <w:right w:val="none" w:sz="0" w:space="0" w:color="auto"/>
      </w:divBdr>
    </w:div>
    <w:div w:id="1086878766">
      <w:bodyDiv w:val="1"/>
      <w:marLeft w:val="0"/>
      <w:marRight w:val="0"/>
      <w:marTop w:val="0"/>
      <w:marBottom w:val="0"/>
      <w:divBdr>
        <w:top w:val="none" w:sz="0" w:space="0" w:color="auto"/>
        <w:left w:val="none" w:sz="0" w:space="0" w:color="auto"/>
        <w:bottom w:val="none" w:sz="0" w:space="0" w:color="auto"/>
        <w:right w:val="none" w:sz="0" w:space="0" w:color="auto"/>
      </w:divBdr>
    </w:div>
    <w:div w:id="1095977748">
      <w:bodyDiv w:val="1"/>
      <w:marLeft w:val="0"/>
      <w:marRight w:val="0"/>
      <w:marTop w:val="0"/>
      <w:marBottom w:val="0"/>
      <w:divBdr>
        <w:top w:val="none" w:sz="0" w:space="0" w:color="auto"/>
        <w:left w:val="none" w:sz="0" w:space="0" w:color="auto"/>
        <w:bottom w:val="none" w:sz="0" w:space="0" w:color="auto"/>
        <w:right w:val="none" w:sz="0" w:space="0" w:color="auto"/>
      </w:divBdr>
    </w:div>
    <w:div w:id="1146169866">
      <w:bodyDiv w:val="1"/>
      <w:marLeft w:val="0"/>
      <w:marRight w:val="0"/>
      <w:marTop w:val="0"/>
      <w:marBottom w:val="0"/>
      <w:divBdr>
        <w:top w:val="none" w:sz="0" w:space="0" w:color="auto"/>
        <w:left w:val="none" w:sz="0" w:space="0" w:color="auto"/>
        <w:bottom w:val="none" w:sz="0" w:space="0" w:color="auto"/>
        <w:right w:val="none" w:sz="0" w:space="0" w:color="auto"/>
      </w:divBdr>
    </w:div>
    <w:div w:id="1191527005">
      <w:bodyDiv w:val="1"/>
      <w:marLeft w:val="0"/>
      <w:marRight w:val="0"/>
      <w:marTop w:val="0"/>
      <w:marBottom w:val="0"/>
      <w:divBdr>
        <w:top w:val="none" w:sz="0" w:space="0" w:color="auto"/>
        <w:left w:val="none" w:sz="0" w:space="0" w:color="auto"/>
        <w:bottom w:val="none" w:sz="0" w:space="0" w:color="auto"/>
        <w:right w:val="none" w:sz="0" w:space="0" w:color="auto"/>
      </w:divBdr>
    </w:div>
    <w:div w:id="1215432901">
      <w:bodyDiv w:val="1"/>
      <w:marLeft w:val="0"/>
      <w:marRight w:val="0"/>
      <w:marTop w:val="0"/>
      <w:marBottom w:val="0"/>
      <w:divBdr>
        <w:top w:val="none" w:sz="0" w:space="0" w:color="auto"/>
        <w:left w:val="none" w:sz="0" w:space="0" w:color="auto"/>
        <w:bottom w:val="none" w:sz="0" w:space="0" w:color="auto"/>
        <w:right w:val="none" w:sz="0" w:space="0" w:color="auto"/>
      </w:divBdr>
    </w:div>
    <w:div w:id="1289623669">
      <w:bodyDiv w:val="1"/>
      <w:marLeft w:val="0"/>
      <w:marRight w:val="0"/>
      <w:marTop w:val="0"/>
      <w:marBottom w:val="0"/>
      <w:divBdr>
        <w:top w:val="none" w:sz="0" w:space="0" w:color="auto"/>
        <w:left w:val="none" w:sz="0" w:space="0" w:color="auto"/>
        <w:bottom w:val="none" w:sz="0" w:space="0" w:color="auto"/>
        <w:right w:val="none" w:sz="0" w:space="0" w:color="auto"/>
      </w:divBdr>
      <w:divsChild>
        <w:div w:id="1635791234">
          <w:marLeft w:val="0"/>
          <w:marRight w:val="0"/>
          <w:marTop w:val="0"/>
          <w:marBottom w:val="0"/>
          <w:divBdr>
            <w:top w:val="none" w:sz="0" w:space="0" w:color="auto"/>
            <w:left w:val="none" w:sz="0" w:space="0" w:color="auto"/>
            <w:bottom w:val="none" w:sz="0" w:space="0" w:color="auto"/>
            <w:right w:val="none" w:sz="0" w:space="0" w:color="auto"/>
          </w:divBdr>
        </w:div>
        <w:div w:id="1385909775">
          <w:marLeft w:val="0"/>
          <w:marRight w:val="0"/>
          <w:marTop w:val="0"/>
          <w:marBottom w:val="0"/>
          <w:divBdr>
            <w:top w:val="none" w:sz="0" w:space="0" w:color="auto"/>
            <w:left w:val="none" w:sz="0" w:space="0" w:color="auto"/>
            <w:bottom w:val="none" w:sz="0" w:space="0" w:color="auto"/>
            <w:right w:val="none" w:sz="0" w:space="0" w:color="auto"/>
          </w:divBdr>
        </w:div>
        <w:div w:id="691303146">
          <w:marLeft w:val="0"/>
          <w:marRight w:val="0"/>
          <w:marTop w:val="0"/>
          <w:marBottom w:val="0"/>
          <w:divBdr>
            <w:top w:val="none" w:sz="0" w:space="0" w:color="auto"/>
            <w:left w:val="none" w:sz="0" w:space="0" w:color="auto"/>
            <w:bottom w:val="none" w:sz="0" w:space="0" w:color="auto"/>
            <w:right w:val="none" w:sz="0" w:space="0" w:color="auto"/>
          </w:divBdr>
        </w:div>
        <w:div w:id="674919220">
          <w:marLeft w:val="0"/>
          <w:marRight w:val="0"/>
          <w:marTop w:val="0"/>
          <w:marBottom w:val="0"/>
          <w:divBdr>
            <w:top w:val="none" w:sz="0" w:space="0" w:color="auto"/>
            <w:left w:val="none" w:sz="0" w:space="0" w:color="auto"/>
            <w:bottom w:val="none" w:sz="0" w:space="0" w:color="auto"/>
            <w:right w:val="none" w:sz="0" w:space="0" w:color="auto"/>
          </w:divBdr>
        </w:div>
        <w:div w:id="1307706224">
          <w:marLeft w:val="0"/>
          <w:marRight w:val="0"/>
          <w:marTop w:val="0"/>
          <w:marBottom w:val="0"/>
          <w:divBdr>
            <w:top w:val="none" w:sz="0" w:space="0" w:color="auto"/>
            <w:left w:val="none" w:sz="0" w:space="0" w:color="auto"/>
            <w:bottom w:val="none" w:sz="0" w:space="0" w:color="auto"/>
            <w:right w:val="none" w:sz="0" w:space="0" w:color="auto"/>
          </w:divBdr>
        </w:div>
        <w:div w:id="1478451531">
          <w:marLeft w:val="0"/>
          <w:marRight w:val="0"/>
          <w:marTop w:val="0"/>
          <w:marBottom w:val="0"/>
          <w:divBdr>
            <w:top w:val="none" w:sz="0" w:space="0" w:color="auto"/>
            <w:left w:val="none" w:sz="0" w:space="0" w:color="auto"/>
            <w:bottom w:val="none" w:sz="0" w:space="0" w:color="auto"/>
            <w:right w:val="none" w:sz="0" w:space="0" w:color="auto"/>
          </w:divBdr>
        </w:div>
        <w:div w:id="784933352">
          <w:marLeft w:val="0"/>
          <w:marRight w:val="0"/>
          <w:marTop w:val="0"/>
          <w:marBottom w:val="0"/>
          <w:divBdr>
            <w:top w:val="none" w:sz="0" w:space="0" w:color="auto"/>
            <w:left w:val="none" w:sz="0" w:space="0" w:color="auto"/>
            <w:bottom w:val="none" w:sz="0" w:space="0" w:color="auto"/>
            <w:right w:val="none" w:sz="0" w:space="0" w:color="auto"/>
          </w:divBdr>
        </w:div>
        <w:div w:id="1630280711">
          <w:marLeft w:val="0"/>
          <w:marRight w:val="0"/>
          <w:marTop w:val="0"/>
          <w:marBottom w:val="0"/>
          <w:divBdr>
            <w:top w:val="none" w:sz="0" w:space="0" w:color="auto"/>
            <w:left w:val="none" w:sz="0" w:space="0" w:color="auto"/>
            <w:bottom w:val="none" w:sz="0" w:space="0" w:color="auto"/>
            <w:right w:val="none" w:sz="0" w:space="0" w:color="auto"/>
          </w:divBdr>
        </w:div>
        <w:div w:id="1241863475">
          <w:marLeft w:val="0"/>
          <w:marRight w:val="0"/>
          <w:marTop w:val="0"/>
          <w:marBottom w:val="0"/>
          <w:divBdr>
            <w:top w:val="none" w:sz="0" w:space="0" w:color="auto"/>
            <w:left w:val="none" w:sz="0" w:space="0" w:color="auto"/>
            <w:bottom w:val="none" w:sz="0" w:space="0" w:color="auto"/>
            <w:right w:val="none" w:sz="0" w:space="0" w:color="auto"/>
          </w:divBdr>
        </w:div>
        <w:div w:id="744566269">
          <w:marLeft w:val="0"/>
          <w:marRight w:val="0"/>
          <w:marTop w:val="0"/>
          <w:marBottom w:val="0"/>
          <w:divBdr>
            <w:top w:val="none" w:sz="0" w:space="0" w:color="auto"/>
            <w:left w:val="none" w:sz="0" w:space="0" w:color="auto"/>
            <w:bottom w:val="none" w:sz="0" w:space="0" w:color="auto"/>
            <w:right w:val="none" w:sz="0" w:space="0" w:color="auto"/>
          </w:divBdr>
        </w:div>
        <w:div w:id="1505392002">
          <w:marLeft w:val="0"/>
          <w:marRight w:val="0"/>
          <w:marTop w:val="0"/>
          <w:marBottom w:val="0"/>
          <w:divBdr>
            <w:top w:val="none" w:sz="0" w:space="0" w:color="auto"/>
            <w:left w:val="none" w:sz="0" w:space="0" w:color="auto"/>
            <w:bottom w:val="none" w:sz="0" w:space="0" w:color="auto"/>
            <w:right w:val="none" w:sz="0" w:space="0" w:color="auto"/>
          </w:divBdr>
        </w:div>
        <w:div w:id="881017337">
          <w:marLeft w:val="0"/>
          <w:marRight w:val="0"/>
          <w:marTop w:val="0"/>
          <w:marBottom w:val="0"/>
          <w:divBdr>
            <w:top w:val="none" w:sz="0" w:space="0" w:color="auto"/>
            <w:left w:val="none" w:sz="0" w:space="0" w:color="auto"/>
            <w:bottom w:val="none" w:sz="0" w:space="0" w:color="auto"/>
            <w:right w:val="none" w:sz="0" w:space="0" w:color="auto"/>
          </w:divBdr>
        </w:div>
        <w:div w:id="393623794">
          <w:marLeft w:val="0"/>
          <w:marRight w:val="0"/>
          <w:marTop w:val="0"/>
          <w:marBottom w:val="0"/>
          <w:divBdr>
            <w:top w:val="none" w:sz="0" w:space="0" w:color="auto"/>
            <w:left w:val="none" w:sz="0" w:space="0" w:color="auto"/>
            <w:bottom w:val="none" w:sz="0" w:space="0" w:color="auto"/>
            <w:right w:val="none" w:sz="0" w:space="0" w:color="auto"/>
          </w:divBdr>
        </w:div>
        <w:div w:id="746271257">
          <w:marLeft w:val="0"/>
          <w:marRight w:val="0"/>
          <w:marTop w:val="0"/>
          <w:marBottom w:val="0"/>
          <w:divBdr>
            <w:top w:val="none" w:sz="0" w:space="0" w:color="auto"/>
            <w:left w:val="none" w:sz="0" w:space="0" w:color="auto"/>
            <w:bottom w:val="none" w:sz="0" w:space="0" w:color="auto"/>
            <w:right w:val="none" w:sz="0" w:space="0" w:color="auto"/>
          </w:divBdr>
        </w:div>
        <w:div w:id="110128061">
          <w:marLeft w:val="0"/>
          <w:marRight w:val="0"/>
          <w:marTop w:val="0"/>
          <w:marBottom w:val="0"/>
          <w:divBdr>
            <w:top w:val="none" w:sz="0" w:space="0" w:color="auto"/>
            <w:left w:val="none" w:sz="0" w:space="0" w:color="auto"/>
            <w:bottom w:val="none" w:sz="0" w:space="0" w:color="auto"/>
            <w:right w:val="none" w:sz="0" w:space="0" w:color="auto"/>
          </w:divBdr>
        </w:div>
        <w:div w:id="1301181705">
          <w:marLeft w:val="0"/>
          <w:marRight w:val="0"/>
          <w:marTop w:val="0"/>
          <w:marBottom w:val="0"/>
          <w:divBdr>
            <w:top w:val="none" w:sz="0" w:space="0" w:color="auto"/>
            <w:left w:val="none" w:sz="0" w:space="0" w:color="auto"/>
            <w:bottom w:val="none" w:sz="0" w:space="0" w:color="auto"/>
            <w:right w:val="none" w:sz="0" w:space="0" w:color="auto"/>
          </w:divBdr>
        </w:div>
        <w:div w:id="1987664357">
          <w:marLeft w:val="0"/>
          <w:marRight w:val="0"/>
          <w:marTop w:val="0"/>
          <w:marBottom w:val="0"/>
          <w:divBdr>
            <w:top w:val="none" w:sz="0" w:space="0" w:color="auto"/>
            <w:left w:val="none" w:sz="0" w:space="0" w:color="auto"/>
            <w:bottom w:val="none" w:sz="0" w:space="0" w:color="auto"/>
            <w:right w:val="none" w:sz="0" w:space="0" w:color="auto"/>
          </w:divBdr>
        </w:div>
        <w:div w:id="927545088">
          <w:marLeft w:val="0"/>
          <w:marRight w:val="0"/>
          <w:marTop w:val="0"/>
          <w:marBottom w:val="0"/>
          <w:divBdr>
            <w:top w:val="none" w:sz="0" w:space="0" w:color="auto"/>
            <w:left w:val="none" w:sz="0" w:space="0" w:color="auto"/>
            <w:bottom w:val="none" w:sz="0" w:space="0" w:color="auto"/>
            <w:right w:val="none" w:sz="0" w:space="0" w:color="auto"/>
          </w:divBdr>
        </w:div>
        <w:div w:id="45613933">
          <w:marLeft w:val="0"/>
          <w:marRight w:val="0"/>
          <w:marTop w:val="0"/>
          <w:marBottom w:val="0"/>
          <w:divBdr>
            <w:top w:val="none" w:sz="0" w:space="0" w:color="auto"/>
            <w:left w:val="none" w:sz="0" w:space="0" w:color="auto"/>
            <w:bottom w:val="none" w:sz="0" w:space="0" w:color="auto"/>
            <w:right w:val="none" w:sz="0" w:space="0" w:color="auto"/>
          </w:divBdr>
        </w:div>
        <w:div w:id="2002271224">
          <w:marLeft w:val="0"/>
          <w:marRight w:val="0"/>
          <w:marTop w:val="0"/>
          <w:marBottom w:val="0"/>
          <w:divBdr>
            <w:top w:val="none" w:sz="0" w:space="0" w:color="auto"/>
            <w:left w:val="none" w:sz="0" w:space="0" w:color="auto"/>
            <w:bottom w:val="none" w:sz="0" w:space="0" w:color="auto"/>
            <w:right w:val="none" w:sz="0" w:space="0" w:color="auto"/>
          </w:divBdr>
        </w:div>
        <w:div w:id="604534122">
          <w:marLeft w:val="0"/>
          <w:marRight w:val="0"/>
          <w:marTop w:val="0"/>
          <w:marBottom w:val="0"/>
          <w:divBdr>
            <w:top w:val="none" w:sz="0" w:space="0" w:color="auto"/>
            <w:left w:val="none" w:sz="0" w:space="0" w:color="auto"/>
            <w:bottom w:val="none" w:sz="0" w:space="0" w:color="auto"/>
            <w:right w:val="none" w:sz="0" w:space="0" w:color="auto"/>
          </w:divBdr>
        </w:div>
        <w:div w:id="437918563">
          <w:marLeft w:val="0"/>
          <w:marRight w:val="0"/>
          <w:marTop w:val="0"/>
          <w:marBottom w:val="0"/>
          <w:divBdr>
            <w:top w:val="none" w:sz="0" w:space="0" w:color="auto"/>
            <w:left w:val="none" w:sz="0" w:space="0" w:color="auto"/>
            <w:bottom w:val="none" w:sz="0" w:space="0" w:color="auto"/>
            <w:right w:val="none" w:sz="0" w:space="0" w:color="auto"/>
          </w:divBdr>
        </w:div>
        <w:div w:id="932739817">
          <w:marLeft w:val="0"/>
          <w:marRight w:val="0"/>
          <w:marTop w:val="0"/>
          <w:marBottom w:val="0"/>
          <w:divBdr>
            <w:top w:val="none" w:sz="0" w:space="0" w:color="auto"/>
            <w:left w:val="none" w:sz="0" w:space="0" w:color="auto"/>
            <w:bottom w:val="none" w:sz="0" w:space="0" w:color="auto"/>
            <w:right w:val="none" w:sz="0" w:space="0" w:color="auto"/>
          </w:divBdr>
        </w:div>
        <w:div w:id="1889678331">
          <w:marLeft w:val="0"/>
          <w:marRight w:val="0"/>
          <w:marTop w:val="0"/>
          <w:marBottom w:val="0"/>
          <w:divBdr>
            <w:top w:val="none" w:sz="0" w:space="0" w:color="auto"/>
            <w:left w:val="none" w:sz="0" w:space="0" w:color="auto"/>
            <w:bottom w:val="none" w:sz="0" w:space="0" w:color="auto"/>
            <w:right w:val="none" w:sz="0" w:space="0" w:color="auto"/>
          </w:divBdr>
        </w:div>
        <w:div w:id="1189947235">
          <w:marLeft w:val="0"/>
          <w:marRight w:val="0"/>
          <w:marTop w:val="0"/>
          <w:marBottom w:val="0"/>
          <w:divBdr>
            <w:top w:val="none" w:sz="0" w:space="0" w:color="auto"/>
            <w:left w:val="none" w:sz="0" w:space="0" w:color="auto"/>
            <w:bottom w:val="none" w:sz="0" w:space="0" w:color="auto"/>
            <w:right w:val="none" w:sz="0" w:space="0" w:color="auto"/>
          </w:divBdr>
        </w:div>
        <w:div w:id="114562303">
          <w:marLeft w:val="0"/>
          <w:marRight w:val="0"/>
          <w:marTop w:val="0"/>
          <w:marBottom w:val="0"/>
          <w:divBdr>
            <w:top w:val="none" w:sz="0" w:space="0" w:color="auto"/>
            <w:left w:val="none" w:sz="0" w:space="0" w:color="auto"/>
            <w:bottom w:val="none" w:sz="0" w:space="0" w:color="auto"/>
            <w:right w:val="none" w:sz="0" w:space="0" w:color="auto"/>
          </w:divBdr>
        </w:div>
        <w:div w:id="2092776119">
          <w:marLeft w:val="0"/>
          <w:marRight w:val="0"/>
          <w:marTop w:val="0"/>
          <w:marBottom w:val="0"/>
          <w:divBdr>
            <w:top w:val="none" w:sz="0" w:space="0" w:color="auto"/>
            <w:left w:val="none" w:sz="0" w:space="0" w:color="auto"/>
            <w:bottom w:val="none" w:sz="0" w:space="0" w:color="auto"/>
            <w:right w:val="none" w:sz="0" w:space="0" w:color="auto"/>
          </w:divBdr>
        </w:div>
        <w:div w:id="184057439">
          <w:marLeft w:val="0"/>
          <w:marRight w:val="0"/>
          <w:marTop w:val="0"/>
          <w:marBottom w:val="0"/>
          <w:divBdr>
            <w:top w:val="none" w:sz="0" w:space="0" w:color="auto"/>
            <w:left w:val="none" w:sz="0" w:space="0" w:color="auto"/>
            <w:bottom w:val="none" w:sz="0" w:space="0" w:color="auto"/>
            <w:right w:val="none" w:sz="0" w:space="0" w:color="auto"/>
          </w:divBdr>
        </w:div>
        <w:div w:id="868181685">
          <w:marLeft w:val="0"/>
          <w:marRight w:val="0"/>
          <w:marTop w:val="0"/>
          <w:marBottom w:val="0"/>
          <w:divBdr>
            <w:top w:val="none" w:sz="0" w:space="0" w:color="auto"/>
            <w:left w:val="none" w:sz="0" w:space="0" w:color="auto"/>
            <w:bottom w:val="none" w:sz="0" w:space="0" w:color="auto"/>
            <w:right w:val="none" w:sz="0" w:space="0" w:color="auto"/>
          </w:divBdr>
        </w:div>
        <w:div w:id="1388068653">
          <w:marLeft w:val="0"/>
          <w:marRight w:val="0"/>
          <w:marTop w:val="0"/>
          <w:marBottom w:val="0"/>
          <w:divBdr>
            <w:top w:val="none" w:sz="0" w:space="0" w:color="auto"/>
            <w:left w:val="none" w:sz="0" w:space="0" w:color="auto"/>
            <w:bottom w:val="none" w:sz="0" w:space="0" w:color="auto"/>
            <w:right w:val="none" w:sz="0" w:space="0" w:color="auto"/>
          </w:divBdr>
        </w:div>
        <w:div w:id="1300260766">
          <w:marLeft w:val="0"/>
          <w:marRight w:val="0"/>
          <w:marTop w:val="0"/>
          <w:marBottom w:val="0"/>
          <w:divBdr>
            <w:top w:val="none" w:sz="0" w:space="0" w:color="auto"/>
            <w:left w:val="none" w:sz="0" w:space="0" w:color="auto"/>
            <w:bottom w:val="none" w:sz="0" w:space="0" w:color="auto"/>
            <w:right w:val="none" w:sz="0" w:space="0" w:color="auto"/>
          </w:divBdr>
        </w:div>
      </w:divsChild>
    </w:div>
    <w:div w:id="1293056191">
      <w:bodyDiv w:val="1"/>
      <w:marLeft w:val="0"/>
      <w:marRight w:val="0"/>
      <w:marTop w:val="0"/>
      <w:marBottom w:val="0"/>
      <w:divBdr>
        <w:top w:val="none" w:sz="0" w:space="0" w:color="auto"/>
        <w:left w:val="none" w:sz="0" w:space="0" w:color="auto"/>
        <w:bottom w:val="none" w:sz="0" w:space="0" w:color="auto"/>
        <w:right w:val="none" w:sz="0" w:space="0" w:color="auto"/>
      </w:divBdr>
    </w:div>
    <w:div w:id="1345787085">
      <w:bodyDiv w:val="1"/>
      <w:marLeft w:val="0"/>
      <w:marRight w:val="0"/>
      <w:marTop w:val="0"/>
      <w:marBottom w:val="0"/>
      <w:divBdr>
        <w:top w:val="none" w:sz="0" w:space="0" w:color="auto"/>
        <w:left w:val="none" w:sz="0" w:space="0" w:color="auto"/>
        <w:bottom w:val="none" w:sz="0" w:space="0" w:color="auto"/>
        <w:right w:val="none" w:sz="0" w:space="0" w:color="auto"/>
      </w:divBdr>
    </w:div>
    <w:div w:id="1360625318">
      <w:bodyDiv w:val="1"/>
      <w:marLeft w:val="0"/>
      <w:marRight w:val="0"/>
      <w:marTop w:val="0"/>
      <w:marBottom w:val="0"/>
      <w:divBdr>
        <w:top w:val="none" w:sz="0" w:space="0" w:color="auto"/>
        <w:left w:val="none" w:sz="0" w:space="0" w:color="auto"/>
        <w:bottom w:val="none" w:sz="0" w:space="0" w:color="auto"/>
        <w:right w:val="none" w:sz="0" w:space="0" w:color="auto"/>
      </w:divBdr>
    </w:div>
    <w:div w:id="1362782922">
      <w:bodyDiv w:val="1"/>
      <w:marLeft w:val="0"/>
      <w:marRight w:val="0"/>
      <w:marTop w:val="0"/>
      <w:marBottom w:val="0"/>
      <w:divBdr>
        <w:top w:val="none" w:sz="0" w:space="0" w:color="auto"/>
        <w:left w:val="none" w:sz="0" w:space="0" w:color="auto"/>
        <w:bottom w:val="none" w:sz="0" w:space="0" w:color="auto"/>
        <w:right w:val="none" w:sz="0" w:space="0" w:color="auto"/>
      </w:divBdr>
    </w:div>
    <w:div w:id="1374620489">
      <w:bodyDiv w:val="1"/>
      <w:marLeft w:val="0"/>
      <w:marRight w:val="0"/>
      <w:marTop w:val="0"/>
      <w:marBottom w:val="0"/>
      <w:divBdr>
        <w:top w:val="none" w:sz="0" w:space="0" w:color="auto"/>
        <w:left w:val="none" w:sz="0" w:space="0" w:color="auto"/>
        <w:bottom w:val="none" w:sz="0" w:space="0" w:color="auto"/>
        <w:right w:val="none" w:sz="0" w:space="0" w:color="auto"/>
      </w:divBdr>
    </w:div>
    <w:div w:id="1597711328">
      <w:bodyDiv w:val="1"/>
      <w:marLeft w:val="0"/>
      <w:marRight w:val="0"/>
      <w:marTop w:val="0"/>
      <w:marBottom w:val="0"/>
      <w:divBdr>
        <w:top w:val="none" w:sz="0" w:space="0" w:color="auto"/>
        <w:left w:val="none" w:sz="0" w:space="0" w:color="auto"/>
        <w:bottom w:val="none" w:sz="0" w:space="0" w:color="auto"/>
        <w:right w:val="none" w:sz="0" w:space="0" w:color="auto"/>
      </w:divBdr>
    </w:div>
    <w:div w:id="1655719733">
      <w:bodyDiv w:val="1"/>
      <w:marLeft w:val="0"/>
      <w:marRight w:val="0"/>
      <w:marTop w:val="0"/>
      <w:marBottom w:val="0"/>
      <w:divBdr>
        <w:top w:val="none" w:sz="0" w:space="0" w:color="auto"/>
        <w:left w:val="none" w:sz="0" w:space="0" w:color="auto"/>
        <w:bottom w:val="none" w:sz="0" w:space="0" w:color="auto"/>
        <w:right w:val="none" w:sz="0" w:space="0" w:color="auto"/>
      </w:divBdr>
    </w:div>
    <w:div w:id="1675036284">
      <w:bodyDiv w:val="1"/>
      <w:marLeft w:val="0"/>
      <w:marRight w:val="0"/>
      <w:marTop w:val="0"/>
      <w:marBottom w:val="0"/>
      <w:divBdr>
        <w:top w:val="none" w:sz="0" w:space="0" w:color="auto"/>
        <w:left w:val="none" w:sz="0" w:space="0" w:color="auto"/>
        <w:bottom w:val="none" w:sz="0" w:space="0" w:color="auto"/>
        <w:right w:val="none" w:sz="0" w:space="0" w:color="auto"/>
      </w:divBdr>
    </w:div>
    <w:div w:id="1760328840">
      <w:bodyDiv w:val="1"/>
      <w:marLeft w:val="0"/>
      <w:marRight w:val="0"/>
      <w:marTop w:val="0"/>
      <w:marBottom w:val="0"/>
      <w:divBdr>
        <w:top w:val="none" w:sz="0" w:space="0" w:color="auto"/>
        <w:left w:val="none" w:sz="0" w:space="0" w:color="auto"/>
        <w:bottom w:val="none" w:sz="0" w:space="0" w:color="auto"/>
        <w:right w:val="none" w:sz="0" w:space="0" w:color="auto"/>
      </w:divBdr>
    </w:div>
    <w:div w:id="1858422752">
      <w:bodyDiv w:val="1"/>
      <w:marLeft w:val="0"/>
      <w:marRight w:val="0"/>
      <w:marTop w:val="0"/>
      <w:marBottom w:val="0"/>
      <w:divBdr>
        <w:top w:val="none" w:sz="0" w:space="0" w:color="auto"/>
        <w:left w:val="none" w:sz="0" w:space="0" w:color="auto"/>
        <w:bottom w:val="none" w:sz="0" w:space="0" w:color="auto"/>
        <w:right w:val="none" w:sz="0" w:space="0" w:color="auto"/>
      </w:divBdr>
    </w:div>
    <w:div w:id="1909529658">
      <w:bodyDiv w:val="1"/>
      <w:marLeft w:val="0"/>
      <w:marRight w:val="0"/>
      <w:marTop w:val="0"/>
      <w:marBottom w:val="0"/>
      <w:divBdr>
        <w:top w:val="none" w:sz="0" w:space="0" w:color="auto"/>
        <w:left w:val="none" w:sz="0" w:space="0" w:color="auto"/>
        <w:bottom w:val="none" w:sz="0" w:space="0" w:color="auto"/>
        <w:right w:val="none" w:sz="0" w:space="0" w:color="auto"/>
      </w:divBdr>
    </w:div>
    <w:div w:id="1949584464">
      <w:bodyDiv w:val="1"/>
      <w:marLeft w:val="0"/>
      <w:marRight w:val="0"/>
      <w:marTop w:val="0"/>
      <w:marBottom w:val="0"/>
      <w:divBdr>
        <w:top w:val="none" w:sz="0" w:space="0" w:color="auto"/>
        <w:left w:val="none" w:sz="0" w:space="0" w:color="auto"/>
        <w:bottom w:val="none" w:sz="0" w:space="0" w:color="auto"/>
        <w:right w:val="none" w:sz="0" w:space="0" w:color="auto"/>
      </w:divBdr>
    </w:div>
    <w:div w:id="2003198588">
      <w:bodyDiv w:val="1"/>
      <w:marLeft w:val="0"/>
      <w:marRight w:val="0"/>
      <w:marTop w:val="0"/>
      <w:marBottom w:val="0"/>
      <w:divBdr>
        <w:top w:val="none" w:sz="0" w:space="0" w:color="auto"/>
        <w:left w:val="none" w:sz="0" w:space="0" w:color="auto"/>
        <w:bottom w:val="none" w:sz="0" w:space="0" w:color="auto"/>
        <w:right w:val="none" w:sz="0" w:space="0" w:color="auto"/>
      </w:divBdr>
    </w:div>
    <w:div w:id="2049986993">
      <w:bodyDiv w:val="1"/>
      <w:marLeft w:val="0"/>
      <w:marRight w:val="0"/>
      <w:marTop w:val="0"/>
      <w:marBottom w:val="0"/>
      <w:divBdr>
        <w:top w:val="none" w:sz="0" w:space="0" w:color="auto"/>
        <w:left w:val="none" w:sz="0" w:space="0" w:color="auto"/>
        <w:bottom w:val="none" w:sz="0" w:space="0" w:color="auto"/>
        <w:right w:val="none" w:sz="0" w:space="0" w:color="auto"/>
      </w:divBdr>
    </w:div>
    <w:div w:id="20807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3A974-ED37-4383-8F38-875BAA816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4819</Words>
  <Characters>26506</Characters>
  <Application>Microsoft Office Word</Application>
  <DocSecurity>0</DocSecurity>
  <Lines>220</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e.gatineau</dc:creator>
  <cp:lastModifiedBy>Jean-Christophe Charlier</cp:lastModifiedBy>
  <cp:revision>8</cp:revision>
  <cp:lastPrinted>2015-11-25T11:23:00Z</cp:lastPrinted>
  <dcterms:created xsi:type="dcterms:W3CDTF">2015-12-08T15:41:00Z</dcterms:created>
  <dcterms:modified xsi:type="dcterms:W3CDTF">2015-12-15T11:25:00Z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